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065" w:rsidRPr="00E24065" w:rsidRDefault="00E24065" w:rsidP="00E24065">
      <w:pPr>
        <w:spacing w:after="60" w:line="240" w:lineRule="auto"/>
        <w:rPr>
          <w:rFonts w:ascii="Times New Roman" w:eastAsia="Times New Roman" w:hAnsi="Times New Roman" w:cs="David"/>
          <w:b/>
          <w:bCs/>
          <w:sz w:val="24"/>
          <w:szCs w:val="24"/>
          <w:rtl/>
          <w:lang w:eastAsia="he-IL"/>
        </w:rPr>
      </w:pPr>
      <w:r w:rsidRPr="00E24065">
        <w:rPr>
          <w:rFonts w:ascii="Times New Roman" w:eastAsia="Times New Roman" w:hAnsi="Times New Roman" w:cs="David"/>
          <w:b/>
          <w:bCs/>
          <w:sz w:val="24"/>
          <w:szCs w:val="24"/>
          <w:rtl/>
          <w:lang w:eastAsia="he-IL"/>
        </w:rPr>
        <w:t xml:space="preserve">בבית הדין הארצי לעבודה </w:t>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b/>
          <w:bCs/>
          <w:sz w:val="24"/>
          <w:szCs w:val="24"/>
          <w:rtl/>
          <w:lang w:eastAsia="he-IL"/>
        </w:rPr>
        <w:tab/>
      </w:r>
      <w:r w:rsidR="00B53716">
        <w:rPr>
          <w:rFonts w:ascii="Times New Roman" w:eastAsia="Times New Roman" w:hAnsi="Times New Roman" w:cs="David"/>
          <w:b/>
          <w:bCs/>
          <w:sz w:val="24"/>
          <w:szCs w:val="24"/>
          <w:rtl/>
          <w:lang w:eastAsia="he-IL"/>
        </w:rPr>
        <w:tab/>
      </w:r>
      <w:r w:rsidR="00B53716">
        <w:rPr>
          <w:rFonts w:ascii="Times New Roman" w:eastAsia="Times New Roman" w:hAnsi="Times New Roman" w:cs="David" w:hint="cs"/>
          <w:b/>
          <w:bCs/>
          <w:sz w:val="24"/>
          <w:szCs w:val="24"/>
          <w:rtl/>
          <w:lang w:eastAsia="he-IL"/>
        </w:rPr>
        <w:t xml:space="preserve">      </w:t>
      </w:r>
      <w:r w:rsidR="00AA4390">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b/>
          <w:bCs/>
          <w:sz w:val="24"/>
          <w:szCs w:val="24"/>
          <w:rtl/>
          <w:lang w:eastAsia="he-IL"/>
        </w:rPr>
        <w:t>ע"ע 2514-07-20</w:t>
      </w:r>
    </w:p>
    <w:p w:rsidR="00E24065" w:rsidRPr="00E24065" w:rsidRDefault="00E24065" w:rsidP="00E24065">
      <w:pPr>
        <w:keepNext/>
        <w:tabs>
          <w:tab w:val="left" w:pos="566"/>
        </w:tabs>
        <w:spacing w:after="60" w:line="240" w:lineRule="exact"/>
        <w:ind w:left="28" w:right="386"/>
        <w:jc w:val="both"/>
        <w:outlineLvl w:val="0"/>
        <w:rPr>
          <w:rFonts w:ascii="Times New Roman" w:eastAsia="Times New Roman" w:hAnsi="Times New Roman" w:cs="David"/>
          <w:b/>
          <w:bCs/>
          <w:sz w:val="24"/>
          <w:szCs w:val="24"/>
          <w:u w:val="single"/>
          <w:rtl/>
        </w:rPr>
      </w:pPr>
      <w:r w:rsidRPr="00E24065">
        <w:rPr>
          <w:rFonts w:ascii="Times New Roman" w:eastAsia="Times New Roman" w:hAnsi="Times New Roman" w:cs="David"/>
          <w:b/>
          <w:bCs/>
          <w:sz w:val="24"/>
          <w:szCs w:val="24"/>
          <w:u w:val="single"/>
          <w:rtl/>
        </w:rPr>
        <w:t>בירושלים</w:t>
      </w:r>
    </w:p>
    <w:p w:rsidR="00E24065" w:rsidRPr="00E24065" w:rsidRDefault="00E24065" w:rsidP="00E24065">
      <w:pPr>
        <w:spacing w:after="60" w:line="240" w:lineRule="auto"/>
        <w:rPr>
          <w:rFonts w:ascii="Times New Roman" w:eastAsia="Times New Roman" w:hAnsi="Times New Roman" w:cs="David"/>
          <w:sz w:val="24"/>
          <w:szCs w:val="24"/>
          <w:u w:val="single"/>
          <w:rtl/>
          <w:lang w:eastAsia="he-IL"/>
        </w:rPr>
      </w:pPr>
    </w:p>
    <w:p w:rsidR="00E24065" w:rsidRPr="00E24065" w:rsidRDefault="00E24065" w:rsidP="00E24065">
      <w:pPr>
        <w:tabs>
          <w:tab w:val="left" w:pos="942"/>
        </w:tabs>
        <w:spacing w:after="0" w:line="240" w:lineRule="auto"/>
        <w:ind w:left="1361" w:hanging="1335"/>
        <w:jc w:val="both"/>
        <w:rPr>
          <w:rFonts w:ascii="Times New Roman" w:eastAsia="Times New Roman" w:hAnsi="Times New Roman" w:cs="David"/>
          <w:sz w:val="20"/>
          <w:szCs w:val="24"/>
          <w:rtl/>
          <w:lang w:eastAsia="he-IL"/>
        </w:rPr>
      </w:pPr>
      <w:r w:rsidRPr="00E24065">
        <w:rPr>
          <w:rFonts w:ascii="Times New Roman" w:eastAsia="Times New Roman" w:hAnsi="Times New Roman" w:cs="David"/>
          <w:b/>
          <w:bCs/>
          <w:sz w:val="20"/>
          <w:szCs w:val="24"/>
          <w:rtl/>
          <w:lang w:eastAsia="he-IL"/>
        </w:rPr>
        <w:t>בעניין:</w:t>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t xml:space="preserve">שמעון </w:t>
      </w:r>
      <w:proofErr w:type="spellStart"/>
      <w:r w:rsidRPr="00E24065">
        <w:rPr>
          <w:rFonts w:ascii="Times New Roman" w:eastAsia="Times New Roman" w:hAnsi="Times New Roman" w:cs="David"/>
          <w:b/>
          <w:bCs/>
          <w:sz w:val="20"/>
          <w:szCs w:val="24"/>
          <w:rtl/>
          <w:lang w:eastAsia="he-IL"/>
        </w:rPr>
        <w:t>הכסטר</w:t>
      </w:r>
      <w:proofErr w:type="spellEnd"/>
      <w:r w:rsidRPr="00E24065">
        <w:rPr>
          <w:rFonts w:ascii="Times New Roman" w:eastAsia="Times New Roman" w:hAnsi="Times New Roman" w:cs="David"/>
          <w:sz w:val="20"/>
          <w:szCs w:val="24"/>
          <w:rtl/>
          <w:lang w:eastAsia="he-IL"/>
        </w:rPr>
        <w:t>, ת.ז. 000388587</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spacing w:after="0" w:line="240" w:lineRule="auto"/>
        <w:ind w:left="2160"/>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 xml:space="preserve">ע"י ב"כ עוה"ד </w:t>
      </w:r>
      <w:smartTag w:uri="urn:schemas-microsoft-com:office:smarttags" w:element="PersonName">
        <w:smartTagPr>
          <w:attr w:name="ProductID" w:val="אופיר טל"/>
        </w:smartTagPr>
        <w:r w:rsidRPr="00E24065">
          <w:rPr>
            <w:rFonts w:ascii="Times New Roman" w:eastAsia="Times New Roman" w:hAnsi="Times New Roman" w:cs="David"/>
            <w:sz w:val="20"/>
            <w:szCs w:val="24"/>
            <w:rtl/>
          </w:rPr>
          <w:t>אופיר טל</w:t>
        </w:r>
      </w:smartTag>
      <w:r w:rsidRPr="00E24065">
        <w:rPr>
          <w:rFonts w:ascii="Times New Roman" w:eastAsia="Times New Roman" w:hAnsi="Times New Roman" w:cs="David"/>
          <w:sz w:val="20"/>
          <w:szCs w:val="24"/>
          <w:rtl/>
        </w:rPr>
        <w:t xml:space="preserve"> ו/או </w:t>
      </w:r>
      <w:proofErr w:type="spellStart"/>
      <w:r w:rsidRPr="00E24065">
        <w:rPr>
          <w:rFonts w:ascii="Times New Roman" w:eastAsia="Times New Roman" w:hAnsi="Times New Roman" w:cs="David"/>
          <w:sz w:val="20"/>
          <w:szCs w:val="24"/>
          <w:rtl/>
        </w:rPr>
        <w:t>לואיז</w:t>
      </w:r>
      <w:proofErr w:type="spellEnd"/>
      <w:r w:rsidRPr="00E24065">
        <w:rPr>
          <w:rFonts w:ascii="Times New Roman" w:eastAsia="Times New Roman" w:hAnsi="Times New Roman" w:cs="David"/>
          <w:sz w:val="20"/>
          <w:szCs w:val="24"/>
          <w:rtl/>
        </w:rPr>
        <w:t xml:space="preserve"> </w:t>
      </w:r>
      <w:proofErr w:type="spellStart"/>
      <w:r w:rsidRPr="00E24065">
        <w:rPr>
          <w:rFonts w:ascii="Times New Roman" w:eastAsia="Times New Roman" w:hAnsi="Times New Roman" w:cs="David"/>
          <w:sz w:val="20"/>
          <w:szCs w:val="24"/>
          <w:rtl/>
        </w:rPr>
        <w:t>ספורטס</w:t>
      </w:r>
      <w:proofErr w:type="spellEnd"/>
      <w:r w:rsidRPr="00E24065">
        <w:rPr>
          <w:rFonts w:ascii="Times New Roman" w:eastAsia="Times New Roman" w:hAnsi="Times New Roman" w:cs="David"/>
          <w:sz w:val="20"/>
          <w:szCs w:val="24"/>
          <w:rtl/>
        </w:rPr>
        <w:t xml:space="preserve"> ואח' </w:t>
      </w:r>
    </w:p>
    <w:p w:rsidR="00E24065" w:rsidRPr="00E24065" w:rsidRDefault="00E24065" w:rsidP="00E24065">
      <w:pPr>
        <w:spacing w:after="0" w:line="240" w:lineRule="auto"/>
        <w:ind w:left="2160"/>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 xml:space="preserve">טל, </w:t>
      </w:r>
      <w:proofErr w:type="spellStart"/>
      <w:r w:rsidRPr="00E24065">
        <w:rPr>
          <w:rFonts w:ascii="Times New Roman" w:eastAsia="Times New Roman" w:hAnsi="Times New Roman" w:cs="David"/>
          <w:b/>
          <w:bCs/>
          <w:sz w:val="20"/>
          <w:szCs w:val="24"/>
          <w:rtl/>
        </w:rPr>
        <w:t>קדרי</w:t>
      </w:r>
      <w:proofErr w:type="spellEnd"/>
      <w:r w:rsidRPr="00E24065">
        <w:rPr>
          <w:rFonts w:ascii="Times New Roman" w:eastAsia="Times New Roman" w:hAnsi="Times New Roman" w:cs="David"/>
          <w:b/>
          <w:bCs/>
          <w:sz w:val="20"/>
          <w:szCs w:val="24"/>
          <w:rtl/>
        </w:rPr>
        <w:t xml:space="preserve">, שמיר ושות'- עורכי דין </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מרח' וושינגטון 4, ירושלים</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19"/>
          <w:szCs w:val="24"/>
          <w:rtl/>
        </w:rPr>
        <w:t>טל. 02-5674000; פקס. 074-713700</w:t>
      </w:r>
      <w:r w:rsidRPr="00E24065">
        <w:rPr>
          <w:rFonts w:ascii="Times New Roman" w:eastAsia="Times New Roman" w:hAnsi="Times New Roman" w:cs="David"/>
          <w:sz w:val="20"/>
          <w:szCs w:val="24"/>
          <w:rtl/>
        </w:rPr>
        <w:t>1</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p>
    <w:p w:rsidR="00E24065" w:rsidRPr="00E24065" w:rsidRDefault="00E24065" w:rsidP="00E24065">
      <w:pPr>
        <w:tabs>
          <w:tab w:val="left" w:pos="942"/>
        </w:tabs>
        <w:spacing w:after="0" w:line="240" w:lineRule="auto"/>
        <w:jc w:val="right"/>
        <w:rPr>
          <w:rFonts w:ascii="Times New Roman" w:eastAsia="Times New Roman" w:hAnsi="Times New Roman" w:cs="David"/>
          <w:sz w:val="20"/>
          <w:szCs w:val="24"/>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המערער</w:t>
      </w: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r>
      <w:r w:rsidRPr="00E24065">
        <w:rPr>
          <w:rFonts w:ascii="Times New Roman" w:eastAsia="Times New Roman" w:hAnsi="Times New Roman" w:cs="David"/>
          <w:b/>
          <w:bCs/>
          <w:sz w:val="20"/>
          <w:szCs w:val="24"/>
          <w:rtl/>
        </w:rPr>
        <w:tab/>
        <w:t>- נ  ג  ד –</w:t>
      </w:r>
    </w:p>
    <w:p w:rsidR="00E24065" w:rsidRPr="00E24065" w:rsidRDefault="00E24065" w:rsidP="00E24065">
      <w:pPr>
        <w:tabs>
          <w:tab w:val="left" w:pos="942"/>
        </w:tabs>
        <w:spacing w:after="0" w:line="240" w:lineRule="auto"/>
        <w:jc w:val="both"/>
        <w:rPr>
          <w:rFonts w:ascii="Times New Roman" w:eastAsia="Times New Roman" w:hAnsi="Times New Roman" w:cs="David"/>
          <w:b/>
          <w:bCs/>
          <w:sz w:val="20"/>
          <w:szCs w:val="24"/>
          <w:rtl/>
        </w:rPr>
      </w:pPr>
    </w:p>
    <w:p w:rsidR="00E24065" w:rsidRPr="00E24065" w:rsidRDefault="00E24065" w:rsidP="00E24065">
      <w:pPr>
        <w:tabs>
          <w:tab w:val="left" w:pos="942"/>
        </w:tabs>
        <w:spacing w:after="0" w:line="240" w:lineRule="auto"/>
        <w:jc w:val="both"/>
        <w:rPr>
          <w:rFonts w:ascii="Times New Roman" w:eastAsia="Times New Roman" w:hAnsi="Times New Roman" w:cs="David"/>
          <w:sz w:val="20"/>
          <w:szCs w:val="24"/>
          <w:rtl/>
        </w:rPr>
      </w:pP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נציבות שירות המדינה </w:t>
      </w:r>
    </w:p>
    <w:p w:rsidR="00E24065" w:rsidRPr="00E24065" w:rsidRDefault="00E24065" w:rsidP="00E24065">
      <w:pPr>
        <w:numPr>
          <w:ilvl w:val="0"/>
          <w:numId w:val="2"/>
        </w:numPr>
        <w:spacing w:after="0" w:line="240" w:lineRule="auto"/>
        <w:jc w:val="both"/>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 xml:space="preserve">מדינת ישראל – משרד האוצר </w:t>
      </w:r>
    </w:p>
    <w:p w:rsidR="00E24065" w:rsidRPr="00E24065" w:rsidRDefault="00E24065" w:rsidP="00E24065">
      <w:pPr>
        <w:numPr>
          <w:ilvl w:val="0"/>
          <w:numId w:val="2"/>
        </w:numPr>
        <w:spacing w:after="0" w:line="240" w:lineRule="auto"/>
        <w:jc w:val="both"/>
        <w:rPr>
          <w:rFonts w:ascii="Times New Roman" w:eastAsia="Times New Roman" w:hAnsi="Times New Roman" w:cs="David"/>
          <w:sz w:val="20"/>
          <w:szCs w:val="24"/>
          <w:lang w:eastAsia="he-IL"/>
        </w:rPr>
      </w:pPr>
      <w:r w:rsidRPr="00E24065">
        <w:rPr>
          <w:rFonts w:ascii="Times New Roman" w:eastAsia="Times New Roman" w:hAnsi="Times New Roman" w:cs="David"/>
          <w:b/>
          <w:bCs/>
          <w:sz w:val="20"/>
          <w:szCs w:val="24"/>
          <w:rtl/>
          <w:lang w:eastAsia="he-IL"/>
        </w:rPr>
        <w:t xml:space="preserve">הממונה על </w:t>
      </w:r>
      <w:proofErr w:type="spellStart"/>
      <w:r w:rsidRPr="00E24065">
        <w:rPr>
          <w:rFonts w:ascii="Times New Roman" w:eastAsia="Times New Roman" w:hAnsi="Times New Roman" w:cs="David"/>
          <w:b/>
          <w:bCs/>
          <w:sz w:val="20"/>
          <w:szCs w:val="24"/>
          <w:rtl/>
          <w:lang w:eastAsia="he-IL"/>
        </w:rPr>
        <w:t>הגימלאות</w:t>
      </w:r>
      <w:proofErr w:type="spellEnd"/>
      <w:r w:rsidRPr="00E24065" w:rsidDel="00173E98">
        <w:rPr>
          <w:rFonts w:ascii="Times New Roman" w:eastAsia="Times New Roman" w:hAnsi="Times New Roman" w:cs="David"/>
          <w:sz w:val="20"/>
          <w:szCs w:val="24"/>
          <w:rtl/>
          <w:lang w:eastAsia="he-IL"/>
        </w:rPr>
        <w:t xml:space="preserve"> </w:t>
      </w:r>
    </w:p>
    <w:p w:rsidR="00E24065" w:rsidRPr="00E24065" w:rsidRDefault="00E24065" w:rsidP="00E24065">
      <w:pPr>
        <w:spacing w:after="0" w:line="240" w:lineRule="auto"/>
        <w:ind w:left="2250"/>
        <w:jc w:val="both"/>
        <w:rPr>
          <w:rFonts w:ascii="Times New Roman" w:eastAsia="Times New Roman" w:hAnsi="Times New Roman" w:cs="David"/>
          <w:b/>
          <w:bCs/>
          <w:sz w:val="20"/>
          <w:szCs w:val="24"/>
          <w:rtl/>
          <w:lang w:eastAsia="he-IL"/>
        </w:rPr>
      </w:pP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שלושתם על ידי </w:t>
      </w:r>
      <w:r w:rsidRPr="00E24065">
        <w:rPr>
          <w:rFonts w:ascii="Times New Roman" w:eastAsia="Times New Roman" w:hAnsi="Times New Roman" w:cs="David" w:hint="cs"/>
          <w:sz w:val="20"/>
          <w:szCs w:val="24"/>
          <w:rtl/>
          <w:lang w:eastAsia="he-IL"/>
        </w:rPr>
        <w:t>עו"ד חן אדרי ואח'</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sz w:val="20"/>
          <w:szCs w:val="24"/>
          <w:rtl/>
          <w:lang w:eastAsia="he-IL"/>
        </w:rPr>
        <w:t xml:space="preserve">פרקליטות </w:t>
      </w:r>
      <w:r w:rsidRPr="00E24065">
        <w:rPr>
          <w:rFonts w:ascii="Times New Roman" w:eastAsia="Times New Roman" w:hAnsi="Times New Roman" w:cs="David" w:hint="cs"/>
          <w:sz w:val="20"/>
          <w:szCs w:val="24"/>
          <w:rtl/>
          <w:lang w:eastAsia="he-IL"/>
        </w:rPr>
        <w:t>המדינה</w:t>
      </w:r>
    </w:p>
    <w:p w:rsidR="00E24065" w:rsidRPr="00E24065" w:rsidRDefault="00E24065" w:rsidP="00E24065">
      <w:pPr>
        <w:spacing w:after="0" w:line="240" w:lineRule="auto"/>
        <w:ind w:left="2250"/>
        <w:jc w:val="both"/>
        <w:rPr>
          <w:rFonts w:ascii="Times New Roman" w:eastAsia="Times New Roman" w:hAnsi="Times New Roman" w:cs="David"/>
          <w:sz w:val="20"/>
          <w:szCs w:val="24"/>
          <w:rtl/>
          <w:lang w:eastAsia="he-IL"/>
        </w:rPr>
      </w:pPr>
      <w:r w:rsidRPr="00E24065">
        <w:rPr>
          <w:rFonts w:ascii="Times New Roman" w:eastAsia="Times New Roman" w:hAnsi="Times New Roman" w:cs="David" w:hint="cs"/>
          <w:sz w:val="20"/>
          <w:szCs w:val="24"/>
          <w:rtl/>
          <w:lang w:eastAsia="he-IL"/>
        </w:rPr>
        <w:t xml:space="preserve">רחוב </w:t>
      </w:r>
      <w:proofErr w:type="spellStart"/>
      <w:r w:rsidRPr="00E24065">
        <w:rPr>
          <w:rFonts w:ascii="Times New Roman" w:eastAsia="Times New Roman" w:hAnsi="Times New Roman" w:cs="David" w:hint="cs"/>
          <w:sz w:val="20"/>
          <w:szCs w:val="24"/>
          <w:rtl/>
          <w:lang w:eastAsia="he-IL"/>
        </w:rPr>
        <w:t>צאלח</w:t>
      </w:r>
      <w:proofErr w:type="spellEnd"/>
      <w:r w:rsidRPr="00E24065">
        <w:rPr>
          <w:rFonts w:ascii="Times New Roman" w:eastAsia="Times New Roman" w:hAnsi="Times New Roman" w:cs="David" w:hint="cs"/>
          <w:sz w:val="20"/>
          <w:szCs w:val="24"/>
          <w:rtl/>
          <w:lang w:eastAsia="he-IL"/>
        </w:rPr>
        <w:t xml:space="preserve"> א-דין</w:t>
      </w:r>
      <w:r w:rsidRPr="00E24065">
        <w:rPr>
          <w:rFonts w:ascii="Times New Roman" w:eastAsia="Times New Roman" w:hAnsi="Times New Roman" w:cs="David"/>
          <w:sz w:val="20"/>
          <w:szCs w:val="24"/>
          <w:rtl/>
          <w:lang w:eastAsia="he-IL"/>
        </w:rPr>
        <w:t>, ירושלים</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r>
      <w:r w:rsidRPr="00E24065">
        <w:rPr>
          <w:rFonts w:ascii="Times New Roman" w:eastAsia="Times New Roman" w:hAnsi="Times New Roman" w:cs="David"/>
          <w:sz w:val="20"/>
          <w:szCs w:val="24"/>
          <w:rtl/>
        </w:rPr>
        <w:tab/>
        <w:t xml:space="preserve">              </w:t>
      </w:r>
      <w:r w:rsidRPr="00E24065">
        <w:rPr>
          <w:rFonts w:ascii="Times New Roman" w:eastAsia="Times New Roman" w:hAnsi="Times New Roman" w:cs="David"/>
          <w:b/>
          <w:bCs/>
          <w:sz w:val="20"/>
          <w:szCs w:val="24"/>
          <w:u w:val="single"/>
          <w:rtl/>
        </w:rPr>
        <w:t>המ</w:t>
      </w:r>
      <w:r w:rsidRPr="00E24065">
        <w:rPr>
          <w:rFonts w:ascii="Times New Roman" w:eastAsia="Times New Roman" w:hAnsi="Times New Roman" w:cs="David" w:hint="cs"/>
          <w:b/>
          <w:bCs/>
          <w:sz w:val="20"/>
          <w:szCs w:val="24"/>
          <w:u w:val="single"/>
          <w:rtl/>
        </w:rPr>
        <w:t>שיבות</w:t>
      </w:r>
    </w:p>
    <w:p w:rsidR="00E24065" w:rsidRPr="00E24065" w:rsidRDefault="00E24065" w:rsidP="00E24065">
      <w:pPr>
        <w:spacing w:after="0" w:line="320" w:lineRule="exact"/>
        <w:ind w:left="476" w:hanging="425"/>
        <w:jc w:val="right"/>
        <w:rPr>
          <w:rFonts w:ascii="Times New Roman" w:eastAsia="Times New Roman" w:hAnsi="Times New Roman" w:cs="David"/>
          <w:b/>
          <w:bCs/>
          <w:sz w:val="20"/>
          <w:szCs w:val="24"/>
          <w:u w:val="single"/>
          <w:rtl/>
        </w:rPr>
      </w:pPr>
    </w:p>
    <w:p w:rsidR="00E24065" w:rsidRPr="00E24065" w:rsidRDefault="00E24065" w:rsidP="00E24065">
      <w:pPr>
        <w:spacing w:after="0" w:line="320" w:lineRule="exact"/>
        <w:ind w:left="476" w:hanging="425"/>
        <w:rPr>
          <w:rFonts w:ascii="Times New Roman" w:eastAsia="Times New Roman" w:hAnsi="Times New Roman" w:cs="David"/>
          <w:b/>
          <w:bCs/>
          <w:sz w:val="20"/>
          <w:szCs w:val="24"/>
          <w:rtl/>
          <w:lang w:eastAsia="he-IL"/>
        </w:rPr>
      </w:pP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r w:rsidRPr="00E24065">
        <w:rPr>
          <w:rFonts w:ascii="Times New Roman" w:eastAsia="Times New Roman" w:hAnsi="Times New Roman" w:cs="David"/>
          <w:b/>
          <w:bCs/>
          <w:sz w:val="20"/>
          <w:szCs w:val="24"/>
          <w:rtl/>
          <w:lang w:eastAsia="he-IL"/>
        </w:rPr>
        <w:tab/>
      </w:r>
    </w:p>
    <w:p w:rsidR="00E24065" w:rsidRPr="00E24065" w:rsidRDefault="00E24065" w:rsidP="00E24065">
      <w:pPr>
        <w:spacing w:after="120" w:line="360" w:lineRule="auto"/>
        <w:ind w:left="720" w:hanging="669"/>
        <w:jc w:val="center"/>
        <w:rPr>
          <w:rFonts w:ascii="Times New Roman" w:eastAsia="Times New Roman" w:hAnsi="Times New Roman" w:cs="David"/>
          <w:b/>
          <w:bCs/>
          <w:sz w:val="36"/>
          <w:szCs w:val="36"/>
          <w:u w:val="single"/>
          <w:rtl/>
          <w:lang w:eastAsia="he-IL"/>
        </w:rPr>
      </w:pPr>
      <w:r w:rsidRPr="00E24065">
        <w:rPr>
          <w:rFonts w:ascii="Times New Roman" w:eastAsia="Times New Roman" w:hAnsi="Times New Roman" w:cs="David" w:hint="cs"/>
          <w:b/>
          <w:bCs/>
          <w:sz w:val="36"/>
          <w:szCs w:val="36"/>
          <w:u w:val="single"/>
          <w:rtl/>
          <w:lang w:eastAsia="he-IL"/>
        </w:rPr>
        <w:t>תשובה להשלמת טיעון מטעם המשיבות</w:t>
      </w:r>
    </w:p>
    <w:p w:rsidR="00E24065" w:rsidRPr="00497442" w:rsidRDefault="00E24065" w:rsidP="00E24065">
      <w:pPr>
        <w:tabs>
          <w:tab w:val="center" w:pos="4153"/>
          <w:tab w:val="right" w:pos="8306"/>
        </w:tabs>
        <w:spacing w:after="200" w:line="360" w:lineRule="auto"/>
        <w:jc w:val="both"/>
        <w:rPr>
          <w:rFonts w:ascii="Times New Roman" w:eastAsia="Times New Roman" w:hAnsi="Times New Roman" w:cs="David"/>
          <w:sz w:val="24"/>
          <w:szCs w:val="24"/>
          <w:rtl/>
          <w:lang w:eastAsia="he-IL"/>
        </w:rPr>
      </w:pPr>
      <w:r w:rsidRPr="00497442">
        <w:rPr>
          <w:rFonts w:ascii="Times New Roman" w:eastAsia="Times New Roman" w:hAnsi="Times New Roman" w:cs="David" w:hint="cs"/>
          <w:sz w:val="24"/>
          <w:szCs w:val="24"/>
          <w:rtl/>
          <w:lang w:eastAsia="he-IL"/>
        </w:rPr>
        <w:t>בהמשך להשלמת הטיעון מטעם המשיבות ("השלמת הטיעון"), ו</w:t>
      </w:r>
      <w:r w:rsidRPr="00497442">
        <w:rPr>
          <w:rFonts w:ascii="Times New Roman" w:eastAsia="Times New Roman" w:hAnsi="Times New Roman" w:cs="David"/>
          <w:sz w:val="24"/>
          <w:szCs w:val="24"/>
          <w:rtl/>
          <w:lang w:eastAsia="he-IL"/>
        </w:rPr>
        <w:t>להחלטת בית הדין הנכבד</w:t>
      </w:r>
      <w:r w:rsidRPr="00497442">
        <w:rPr>
          <w:rFonts w:ascii="Times New Roman" w:eastAsia="Times New Roman" w:hAnsi="Times New Roman" w:cs="David" w:hint="cs"/>
          <w:sz w:val="24"/>
          <w:szCs w:val="24"/>
          <w:rtl/>
          <w:lang w:eastAsia="he-IL"/>
        </w:rPr>
        <w:t xml:space="preserve"> מיום 08.02.2021, מתכבד המערער להשיב להשלמת הטיעון, כמפורט להלן: </w:t>
      </w:r>
    </w:p>
    <w:p w:rsidR="00E24065" w:rsidRPr="00497442" w:rsidRDefault="00E24065" w:rsidP="002E7FF1">
      <w:pPr>
        <w:numPr>
          <w:ilvl w:val="0"/>
          <w:numId w:val="1"/>
        </w:numPr>
        <w:tabs>
          <w:tab w:val="left" w:pos="566"/>
        </w:tabs>
        <w:spacing w:after="200" w:line="360" w:lineRule="auto"/>
        <w:ind w:left="566" w:hanging="540"/>
        <w:jc w:val="both"/>
        <w:rPr>
          <w:rFonts w:ascii="Times New Roman" w:eastAsia="Times New Roman" w:hAnsi="Times New Roman" w:cs="David"/>
          <w:color w:val="00B0F0"/>
          <w:sz w:val="24"/>
          <w:szCs w:val="24"/>
          <w:lang w:eastAsia="he-IL"/>
        </w:rPr>
      </w:pPr>
      <w:r w:rsidRPr="00497442">
        <w:rPr>
          <w:rFonts w:ascii="Times New Roman" w:eastAsia="Times New Roman" w:hAnsi="Times New Roman" w:cs="David" w:hint="cs"/>
          <w:sz w:val="24"/>
          <w:szCs w:val="24"/>
          <w:rtl/>
          <w:lang w:eastAsia="he-IL"/>
        </w:rPr>
        <w:t xml:space="preserve">המערער יבקש להזכיר, בראשית הדברים, כי אנו עוסקים בדחייה על הסף של תביעה שהגיש המערער. </w:t>
      </w:r>
      <w:r w:rsidRPr="00497442">
        <w:rPr>
          <w:rFonts w:ascii="Times New Roman" w:eastAsia="Times New Roman" w:hAnsi="Times New Roman" w:cs="David" w:hint="cs"/>
          <w:b/>
          <w:bCs/>
          <w:sz w:val="24"/>
          <w:szCs w:val="24"/>
          <w:rtl/>
          <w:lang w:eastAsia="he-IL"/>
        </w:rPr>
        <w:t>השאלות העומדות על הפרק הן שאלות הנוגעות להליכים של דחייה על הסף ולא להליכים העיקריים בתיק.</w:t>
      </w:r>
      <w:r w:rsidRPr="00497442">
        <w:rPr>
          <w:rFonts w:ascii="Times New Roman" w:eastAsia="Times New Roman" w:hAnsi="Times New Roman" w:cs="David" w:hint="cs"/>
          <w:sz w:val="24"/>
          <w:szCs w:val="24"/>
          <w:rtl/>
          <w:lang w:eastAsia="he-IL"/>
        </w:rPr>
        <w:t xml:space="preserve"> בהתאם, וככל שיש שאלה שראויה לדיון,</w:t>
      </w:r>
      <w:r w:rsidR="006F6D61" w:rsidRPr="00497442">
        <w:rPr>
          <w:rFonts w:ascii="Times New Roman" w:eastAsia="Times New Roman" w:hAnsi="Times New Roman" w:cs="David" w:hint="cs"/>
          <w:sz w:val="24"/>
          <w:szCs w:val="24"/>
          <w:rtl/>
          <w:lang w:eastAsia="he-IL"/>
        </w:rPr>
        <w:t xml:space="preserve"> </w:t>
      </w:r>
      <w:r w:rsidR="002E7FF1">
        <w:rPr>
          <w:rFonts w:ascii="Times New Roman" w:eastAsia="Times New Roman" w:hAnsi="Times New Roman" w:cs="David" w:hint="cs"/>
          <w:sz w:val="24"/>
          <w:szCs w:val="24"/>
          <w:rtl/>
          <w:lang w:eastAsia="he-IL"/>
        </w:rPr>
        <w:t xml:space="preserve">ודומה שבכל הנוגע לסוגיית גובה </w:t>
      </w:r>
      <w:proofErr w:type="spellStart"/>
      <w:r w:rsidR="002E7FF1">
        <w:rPr>
          <w:rFonts w:ascii="Times New Roman" w:eastAsia="Times New Roman" w:hAnsi="Times New Roman" w:cs="David" w:hint="cs"/>
          <w:sz w:val="24"/>
          <w:szCs w:val="24"/>
          <w:rtl/>
          <w:lang w:eastAsia="he-IL"/>
        </w:rPr>
        <w:t>הגימלה</w:t>
      </w:r>
      <w:proofErr w:type="spellEnd"/>
      <w:r w:rsidR="002E7FF1">
        <w:rPr>
          <w:rFonts w:ascii="Times New Roman" w:eastAsia="Times New Roman" w:hAnsi="Times New Roman" w:cs="David" w:hint="cs"/>
          <w:sz w:val="24"/>
          <w:szCs w:val="24"/>
          <w:rtl/>
          <w:lang w:eastAsia="he-IL"/>
        </w:rPr>
        <w:t xml:space="preserve"> של המערער אין ספק עוד כי מדובר בשאלה הראויה לדיון לגופה</w:t>
      </w:r>
      <w:r w:rsidR="006F6D61" w:rsidRPr="00497442">
        <w:rPr>
          <w:rFonts w:ascii="Times New Roman" w:eastAsia="Times New Roman" w:hAnsi="Times New Roman" w:cs="David" w:hint="cs"/>
          <w:sz w:val="24"/>
          <w:szCs w:val="24"/>
          <w:rtl/>
          <w:lang w:eastAsia="he-IL"/>
        </w:rPr>
        <w:t>,</w:t>
      </w:r>
      <w:r w:rsidRPr="00497442">
        <w:rPr>
          <w:rFonts w:ascii="Times New Roman" w:eastAsia="Times New Roman" w:hAnsi="Times New Roman" w:cs="David" w:hint="cs"/>
          <w:sz w:val="24"/>
          <w:szCs w:val="24"/>
          <w:rtl/>
          <w:lang w:eastAsia="he-IL"/>
        </w:rPr>
        <w:t xml:space="preserve"> יש לקבל את הערעור</w:t>
      </w:r>
      <w:r w:rsidR="006F6D61" w:rsidRPr="00497442">
        <w:rPr>
          <w:rFonts w:ascii="Times New Roman" w:eastAsia="Times New Roman" w:hAnsi="Times New Roman" w:cs="David" w:hint="cs"/>
          <w:sz w:val="24"/>
          <w:szCs w:val="24"/>
          <w:rtl/>
          <w:lang w:eastAsia="he-IL"/>
        </w:rPr>
        <w:t xml:space="preserve"> ולהחזיר את הדיון לבית הדין קמא</w:t>
      </w:r>
      <w:r w:rsidRPr="00497442">
        <w:rPr>
          <w:rFonts w:ascii="Times New Roman" w:eastAsia="Times New Roman" w:hAnsi="Times New Roman" w:cs="David" w:hint="cs"/>
          <w:sz w:val="24"/>
          <w:szCs w:val="24"/>
          <w:rtl/>
          <w:lang w:eastAsia="he-IL"/>
        </w:rPr>
        <w:t xml:space="preserve">. </w:t>
      </w:r>
      <w:r w:rsidR="006F6D61" w:rsidRPr="00497442">
        <w:rPr>
          <w:rFonts w:ascii="Times New Roman" w:eastAsia="Times New Roman" w:hAnsi="Times New Roman" w:cs="David" w:hint="cs"/>
          <w:color w:val="00B0F0"/>
          <w:sz w:val="24"/>
          <w:szCs w:val="24"/>
          <w:rtl/>
          <w:lang w:eastAsia="he-IL"/>
        </w:rPr>
        <w:t xml:space="preserve"> </w:t>
      </w:r>
    </w:p>
    <w:p w:rsidR="00E24065" w:rsidRPr="00D11200"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497442">
        <w:rPr>
          <w:rFonts w:ascii="Times New Roman" w:eastAsia="Times New Roman" w:hAnsi="Times New Roman" w:cs="David" w:hint="cs"/>
          <w:sz w:val="24"/>
          <w:szCs w:val="24"/>
          <w:rtl/>
          <w:lang w:eastAsia="he-IL"/>
        </w:rPr>
        <w:t xml:space="preserve">עיקר המחלוקת, העולה מהשלמת הטיעון, נוגעת לשאלה מי קבע את נוסחת החישוב של </w:t>
      </w:r>
      <w:proofErr w:type="spellStart"/>
      <w:r w:rsidRPr="00497442">
        <w:rPr>
          <w:rFonts w:ascii="Times New Roman" w:eastAsia="Times New Roman" w:hAnsi="Times New Roman" w:cs="David" w:hint="cs"/>
          <w:sz w:val="24"/>
          <w:szCs w:val="24"/>
          <w:rtl/>
          <w:lang w:eastAsia="he-IL"/>
        </w:rPr>
        <w:t>הגימלה</w:t>
      </w:r>
      <w:proofErr w:type="spellEnd"/>
      <w:r w:rsidR="002E7FF1">
        <w:rPr>
          <w:rFonts w:ascii="Times New Roman" w:eastAsia="Times New Roman" w:hAnsi="Times New Roman" w:cs="David" w:hint="cs"/>
          <w:sz w:val="24"/>
          <w:szCs w:val="24"/>
          <w:rtl/>
          <w:lang w:eastAsia="he-IL"/>
        </w:rPr>
        <w:t xml:space="preserve"> (להלן "</w:t>
      </w:r>
      <w:r w:rsidR="002E7FF1">
        <w:rPr>
          <w:rFonts w:ascii="Times New Roman" w:eastAsia="Times New Roman" w:hAnsi="Times New Roman" w:cs="David" w:hint="cs"/>
          <w:b/>
          <w:bCs/>
          <w:sz w:val="24"/>
          <w:szCs w:val="24"/>
          <w:rtl/>
          <w:lang w:eastAsia="he-IL"/>
        </w:rPr>
        <w:t>נוסחת החישוב</w:t>
      </w:r>
      <w:r w:rsidR="002E7FF1">
        <w:rPr>
          <w:rFonts w:ascii="Times New Roman" w:eastAsia="Times New Roman" w:hAnsi="Times New Roman" w:cs="David" w:hint="cs"/>
          <w:sz w:val="24"/>
          <w:szCs w:val="24"/>
          <w:rtl/>
          <w:lang w:eastAsia="he-IL"/>
        </w:rPr>
        <w:t>")</w:t>
      </w:r>
      <w:r w:rsidRPr="00497442">
        <w:rPr>
          <w:rFonts w:ascii="Times New Roman" w:eastAsia="Times New Roman" w:hAnsi="Times New Roman" w:cs="David" w:hint="cs"/>
          <w:sz w:val="24"/>
          <w:szCs w:val="24"/>
          <w:rtl/>
          <w:lang w:eastAsia="he-IL"/>
        </w:rPr>
        <w:t>. לשיטת המשיבות</w:t>
      </w:r>
      <w:r w:rsidRPr="00D11200">
        <w:rPr>
          <w:rFonts w:ascii="Times New Roman" w:eastAsia="Times New Roman" w:hAnsi="Times New Roman" w:cs="David" w:hint="cs"/>
          <w:sz w:val="24"/>
          <w:szCs w:val="24"/>
          <w:rtl/>
          <w:lang w:eastAsia="he-IL"/>
        </w:rPr>
        <w:t xml:space="preserve">, הסמכות בעניין זה נתונה </w:t>
      </w:r>
      <w:proofErr w:type="spellStart"/>
      <w:r w:rsidRPr="00D11200">
        <w:rPr>
          <w:rFonts w:ascii="Times New Roman" w:eastAsia="Times New Roman" w:hAnsi="Times New Roman" w:cs="David" w:hint="cs"/>
          <w:sz w:val="24"/>
          <w:szCs w:val="24"/>
          <w:rtl/>
          <w:lang w:eastAsia="he-IL"/>
        </w:rPr>
        <w:t>למינהל</w:t>
      </w:r>
      <w:proofErr w:type="spellEnd"/>
      <w:r w:rsidRPr="00D11200">
        <w:rPr>
          <w:rFonts w:ascii="Times New Roman" w:eastAsia="Times New Roman" w:hAnsi="Times New Roman" w:cs="David" w:hint="cs"/>
          <w:sz w:val="24"/>
          <w:szCs w:val="24"/>
          <w:rtl/>
          <w:lang w:eastAsia="he-IL"/>
        </w:rPr>
        <w:t xml:space="preserve"> </w:t>
      </w:r>
      <w:proofErr w:type="spellStart"/>
      <w:r w:rsidRPr="00D11200">
        <w:rPr>
          <w:rFonts w:ascii="Times New Roman" w:eastAsia="Times New Roman" w:hAnsi="Times New Roman" w:cs="David" w:hint="cs"/>
          <w:sz w:val="24"/>
          <w:szCs w:val="24"/>
          <w:rtl/>
          <w:lang w:eastAsia="he-IL"/>
        </w:rPr>
        <w:t>הגימלאות</w:t>
      </w:r>
      <w:proofErr w:type="spellEnd"/>
      <w:r w:rsidRPr="00D11200">
        <w:rPr>
          <w:rFonts w:ascii="Times New Roman" w:eastAsia="Times New Roman" w:hAnsi="Times New Roman" w:cs="David" w:hint="cs"/>
          <w:sz w:val="24"/>
          <w:szCs w:val="24"/>
          <w:rtl/>
          <w:lang w:eastAsia="he-IL"/>
        </w:rPr>
        <w:t>, ובהתאם היה על המערער להגיש ערעור בהתאם להוראות סעיף 43 לחוק שירות המדינה (</w:t>
      </w:r>
      <w:proofErr w:type="spellStart"/>
      <w:r w:rsidRPr="00D11200">
        <w:rPr>
          <w:rFonts w:ascii="Times New Roman" w:eastAsia="Times New Roman" w:hAnsi="Times New Roman" w:cs="David" w:hint="cs"/>
          <w:sz w:val="24"/>
          <w:szCs w:val="24"/>
          <w:rtl/>
          <w:lang w:eastAsia="he-IL"/>
        </w:rPr>
        <w:t>גימלאות</w:t>
      </w:r>
      <w:proofErr w:type="spellEnd"/>
      <w:r w:rsidRPr="00D11200">
        <w:rPr>
          <w:rFonts w:ascii="Times New Roman" w:eastAsia="Times New Roman" w:hAnsi="Times New Roman" w:cs="David" w:hint="cs"/>
          <w:sz w:val="24"/>
          <w:szCs w:val="24"/>
          <w:rtl/>
          <w:lang w:eastAsia="he-IL"/>
        </w:rPr>
        <w:t xml:space="preserve">). </w:t>
      </w:r>
    </w:p>
    <w:p w:rsidR="002E7FF1" w:rsidRPr="00E24065" w:rsidRDefault="002E7FF1" w:rsidP="002E7FF1">
      <w:pPr>
        <w:tabs>
          <w:tab w:val="left" w:pos="566"/>
        </w:tabs>
        <w:spacing w:after="200" w:line="360" w:lineRule="auto"/>
        <w:ind w:left="566"/>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במהלך הדיון האחרון בערעור שבכותרת, </w:t>
      </w:r>
      <w:r>
        <w:rPr>
          <w:rFonts w:ascii="Times New Roman" w:eastAsia="Times New Roman" w:hAnsi="Times New Roman" w:cs="David" w:hint="cs"/>
          <w:sz w:val="24"/>
          <w:szCs w:val="24"/>
          <w:rtl/>
          <w:lang w:eastAsia="he-IL"/>
        </w:rPr>
        <w:t xml:space="preserve">בית הדין הנכבד העלה </w:t>
      </w:r>
      <w:r w:rsidRPr="00E24065">
        <w:rPr>
          <w:rFonts w:ascii="Times New Roman" w:eastAsia="Times New Roman" w:hAnsi="Times New Roman" w:cs="David" w:hint="cs"/>
          <w:sz w:val="24"/>
          <w:szCs w:val="24"/>
          <w:rtl/>
          <w:lang w:eastAsia="he-IL"/>
        </w:rPr>
        <w:t>את האפשרות ש</w:t>
      </w:r>
      <w:r>
        <w:rPr>
          <w:rFonts w:ascii="Times New Roman" w:eastAsia="Times New Roman" w:hAnsi="Times New Roman" w:cs="David" w:hint="cs"/>
          <w:sz w:val="24"/>
          <w:szCs w:val="24"/>
          <w:rtl/>
          <w:lang w:eastAsia="he-IL"/>
        </w:rPr>
        <w:t xml:space="preserve">נוסחת החישוב נקבעה </w:t>
      </w:r>
      <w:r w:rsidRPr="00E24065">
        <w:rPr>
          <w:rFonts w:ascii="Times New Roman" w:eastAsia="Times New Roman" w:hAnsi="Times New Roman" w:cs="David" w:hint="cs"/>
          <w:sz w:val="24"/>
          <w:szCs w:val="24"/>
          <w:rtl/>
          <w:lang w:eastAsia="he-IL"/>
        </w:rPr>
        <w:t>בהחלטה שניתנה על ידי נציבות שירות המדינה</w:t>
      </w:r>
      <w:r>
        <w:rPr>
          <w:rFonts w:ascii="Times New Roman" w:eastAsia="Times New Roman" w:hAnsi="Times New Roman" w:cs="David" w:hint="cs"/>
          <w:sz w:val="24"/>
          <w:szCs w:val="24"/>
          <w:rtl/>
          <w:lang w:eastAsia="he-IL"/>
        </w:rPr>
        <w:t xml:space="preserve"> ולא על ידי הממונה על </w:t>
      </w:r>
      <w:proofErr w:type="spellStart"/>
      <w:r>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בהתאם לאפשרות זאת, יכול המערער להגיש את תביעתו נגד </w:t>
      </w:r>
      <w:r>
        <w:rPr>
          <w:rFonts w:ascii="Times New Roman" w:eastAsia="Times New Roman" w:hAnsi="Times New Roman" w:cs="David" w:hint="cs"/>
          <w:sz w:val="24"/>
          <w:szCs w:val="24"/>
          <w:rtl/>
          <w:lang w:eastAsia="he-IL"/>
        </w:rPr>
        <w:t>ש</w:t>
      </w:r>
      <w:r w:rsidRPr="00E24065">
        <w:rPr>
          <w:rFonts w:ascii="Times New Roman" w:eastAsia="Times New Roman" w:hAnsi="Times New Roman" w:cs="David" w:hint="cs"/>
          <w:sz w:val="24"/>
          <w:szCs w:val="24"/>
          <w:rtl/>
          <w:lang w:eastAsia="he-IL"/>
        </w:rPr>
        <w:t xml:space="preserve">יעור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ונוסחת החישוב במסגרת תקופת ההתיישנות הכללית (7 שנים</w:t>
      </w:r>
      <w:r>
        <w:rPr>
          <w:rFonts w:ascii="Times New Roman" w:eastAsia="Times New Roman" w:hAnsi="Times New Roman" w:cs="David" w:hint="cs"/>
          <w:sz w:val="24"/>
          <w:szCs w:val="24"/>
          <w:rtl/>
          <w:lang w:eastAsia="he-IL"/>
        </w:rPr>
        <w:t xml:space="preserve"> מחודש דצמבר 2012, בו נודע למערער על ההחלטה</w:t>
      </w:r>
      <w:r w:rsidRPr="00E24065">
        <w:rPr>
          <w:rFonts w:ascii="Times New Roman" w:eastAsia="Times New Roman" w:hAnsi="Times New Roman" w:cs="David" w:hint="cs"/>
          <w:sz w:val="24"/>
          <w:szCs w:val="24"/>
          <w:rtl/>
          <w:lang w:eastAsia="he-IL"/>
        </w:rPr>
        <w:t>)</w:t>
      </w:r>
      <w:r>
        <w:rPr>
          <w:rFonts w:ascii="Times New Roman" w:eastAsia="Times New Roman" w:hAnsi="Times New Roman" w:cs="David" w:hint="cs"/>
          <w:sz w:val="24"/>
          <w:szCs w:val="24"/>
          <w:rtl/>
          <w:lang w:eastAsia="he-IL"/>
        </w:rPr>
        <w:t>.</w:t>
      </w:r>
    </w:p>
    <w:p w:rsidR="002E7FF1" w:rsidRDefault="002E7FF1" w:rsidP="002E7FF1">
      <w:pPr>
        <w:tabs>
          <w:tab w:val="left" w:pos="566"/>
        </w:tabs>
        <w:spacing w:after="200" w:line="360" w:lineRule="auto"/>
        <w:ind w:left="566"/>
        <w:jc w:val="both"/>
        <w:rPr>
          <w:rFonts w:ascii="Times New Roman" w:eastAsia="Times New Roman" w:hAnsi="Times New Roman" w:cs="David"/>
          <w:sz w:val="24"/>
          <w:szCs w:val="24"/>
          <w:rtl/>
          <w:lang w:eastAsia="he-IL"/>
        </w:rPr>
      </w:pPr>
      <w:r>
        <w:rPr>
          <w:rFonts w:ascii="Times New Roman" w:eastAsia="Times New Roman" w:hAnsi="Times New Roman" w:cs="David" w:hint="cs"/>
          <w:sz w:val="24"/>
          <w:szCs w:val="24"/>
          <w:rtl/>
          <w:lang w:eastAsia="he-IL"/>
        </w:rPr>
        <w:t xml:space="preserve">נזכיר עוד כי </w:t>
      </w:r>
      <w:r w:rsidR="006F6D61">
        <w:rPr>
          <w:rFonts w:ascii="Times New Roman" w:eastAsia="Times New Roman" w:hAnsi="Times New Roman" w:cs="David" w:hint="cs"/>
          <w:sz w:val="24"/>
          <w:szCs w:val="24"/>
          <w:rtl/>
          <w:lang w:eastAsia="he-IL"/>
        </w:rPr>
        <w:t>המערער</w:t>
      </w:r>
      <w:r w:rsidR="006F6D61" w:rsidRPr="00E24065">
        <w:rPr>
          <w:rFonts w:ascii="Times New Roman" w:eastAsia="Times New Roman" w:hAnsi="Times New Roman" w:cs="David" w:hint="cs"/>
          <w:sz w:val="24"/>
          <w:szCs w:val="24"/>
          <w:rtl/>
          <w:lang w:eastAsia="he-IL"/>
        </w:rPr>
        <w:t xml:space="preserve"> </w:t>
      </w:r>
      <w:r>
        <w:rPr>
          <w:rFonts w:ascii="Times New Roman" w:eastAsia="Times New Roman" w:hAnsi="Times New Roman" w:cs="David" w:hint="cs"/>
          <w:sz w:val="24"/>
          <w:szCs w:val="24"/>
          <w:rtl/>
          <w:lang w:eastAsia="he-IL"/>
        </w:rPr>
        <w:t>טען וטוען ש</w:t>
      </w:r>
      <w:r w:rsidR="00E24065" w:rsidRPr="00E24065">
        <w:rPr>
          <w:rFonts w:ascii="Times New Roman" w:eastAsia="Times New Roman" w:hAnsi="Times New Roman" w:cs="David" w:hint="cs"/>
          <w:sz w:val="24"/>
          <w:szCs w:val="24"/>
          <w:rtl/>
          <w:lang w:eastAsia="he-IL"/>
        </w:rPr>
        <w:t xml:space="preserve">סעיף 43 לחוק </w:t>
      </w:r>
      <w:proofErr w:type="spellStart"/>
      <w:r w:rsidR="00E24065" w:rsidRPr="00E24065">
        <w:rPr>
          <w:rFonts w:ascii="Times New Roman" w:eastAsia="Times New Roman" w:hAnsi="Times New Roman" w:cs="David" w:hint="cs"/>
          <w:sz w:val="24"/>
          <w:szCs w:val="24"/>
          <w:rtl/>
          <w:lang w:eastAsia="he-IL"/>
        </w:rPr>
        <w:t>הגימלאות</w:t>
      </w:r>
      <w:proofErr w:type="spellEnd"/>
      <w:r w:rsidR="00E24065" w:rsidRPr="00E24065">
        <w:rPr>
          <w:rFonts w:ascii="Times New Roman" w:eastAsia="Times New Roman" w:hAnsi="Times New Roman" w:cs="David" w:hint="cs"/>
          <w:sz w:val="24"/>
          <w:szCs w:val="24"/>
          <w:rtl/>
          <w:lang w:eastAsia="he-IL"/>
        </w:rPr>
        <w:t xml:space="preserve"> </w:t>
      </w:r>
      <w:r w:rsidR="006F6D61">
        <w:rPr>
          <w:rFonts w:ascii="Times New Roman" w:eastAsia="Times New Roman" w:hAnsi="Times New Roman" w:cs="David" w:hint="cs"/>
          <w:sz w:val="24"/>
          <w:szCs w:val="24"/>
          <w:rtl/>
          <w:lang w:eastAsia="he-IL"/>
        </w:rPr>
        <w:t xml:space="preserve">כלל </w:t>
      </w:r>
      <w:r w:rsidR="00E24065" w:rsidRPr="00E24065">
        <w:rPr>
          <w:rFonts w:ascii="Times New Roman" w:eastAsia="Times New Roman" w:hAnsi="Times New Roman" w:cs="David" w:hint="cs"/>
          <w:sz w:val="24"/>
          <w:szCs w:val="24"/>
          <w:rtl/>
          <w:lang w:eastAsia="he-IL"/>
        </w:rPr>
        <w:t xml:space="preserve">לא חל כלל </w:t>
      </w:r>
      <w:r>
        <w:rPr>
          <w:rFonts w:ascii="Times New Roman" w:eastAsia="Times New Roman" w:hAnsi="Times New Roman" w:cs="David" w:hint="cs"/>
          <w:sz w:val="24"/>
          <w:szCs w:val="24"/>
          <w:rtl/>
          <w:lang w:eastAsia="he-IL"/>
        </w:rPr>
        <w:t>עליו, ובנושא זה מופנה בית הדין הנכבד לטיעוניו של המערער במסמכים שהגיש ובדיונים שהתקיימו בתיק שבכותרת</w:t>
      </w:r>
      <w:r w:rsidR="006F6D61">
        <w:rPr>
          <w:rFonts w:ascii="Times New Roman" w:eastAsia="Times New Roman" w:hAnsi="Times New Roman" w:cs="David" w:hint="cs"/>
          <w:sz w:val="24"/>
          <w:szCs w:val="24"/>
          <w:rtl/>
          <w:lang w:eastAsia="he-IL"/>
        </w:rPr>
        <w:t xml:space="preserve">. </w:t>
      </w:r>
    </w:p>
    <w:p w:rsidR="00E24065" w:rsidRPr="00E24065" w:rsidRDefault="00E24065" w:rsidP="002B2049">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lastRenderedPageBreak/>
        <w:t xml:space="preserve">כפי שנפרט להלן, התנהלות המשיבות מלמדת באופן חד-משמעי כי הסמכות בעניין חישוב </w:t>
      </w:r>
      <w:proofErr w:type="spellStart"/>
      <w:r w:rsidRPr="00E24065">
        <w:rPr>
          <w:rFonts w:ascii="Times New Roman" w:eastAsia="Times New Roman" w:hAnsi="Times New Roman" w:cs="David" w:hint="cs"/>
          <w:sz w:val="24"/>
          <w:szCs w:val="24"/>
          <w:rtl/>
          <w:lang w:eastAsia="he-IL"/>
        </w:rPr>
        <w:t>גימלתו</w:t>
      </w:r>
      <w:proofErr w:type="spellEnd"/>
      <w:r w:rsidRPr="00E24065">
        <w:rPr>
          <w:rFonts w:ascii="Times New Roman" w:eastAsia="Times New Roman" w:hAnsi="Times New Roman" w:cs="David" w:hint="cs"/>
          <w:sz w:val="24"/>
          <w:szCs w:val="24"/>
          <w:rtl/>
          <w:lang w:eastAsia="he-IL"/>
        </w:rPr>
        <w:t xml:space="preserve"> של המערער </w:t>
      </w:r>
      <w:proofErr w:type="spellStart"/>
      <w:r w:rsidRPr="00E24065">
        <w:rPr>
          <w:rFonts w:ascii="Times New Roman" w:eastAsia="Times New Roman" w:hAnsi="Times New Roman" w:cs="David" w:hint="cs"/>
          <w:sz w:val="24"/>
          <w:szCs w:val="24"/>
          <w:rtl/>
          <w:lang w:eastAsia="he-IL"/>
        </w:rPr>
        <w:t>היתה</w:t>
      </w:r>
      <w:proofErr w:type="spellEnd"/>
      <w:r w:rsidRPr="00E24065">
        <w:rPr>
          <w:rFonts w:ascii="Times New Roman" w:eastAsia="Times New Roman" w:hAnsi="Times New Roman" w:cs="David" w:hint="cs"/>
          <w:sz w:val="24"/>
          <w:szCs w:val="24"/>
          <w:rtl/>
          <w:lang w:eastAsia="he-IL"/>
        </w:rPr>
        <w:t xml:space="preserve"> נתונה לנציבות שירות המדינה, </w:t>
      </w:r>
      <w:r w:rsidR="002E7FF1">
        <w:rPr>
          <w:rFonts w:ascii="Times New Roman" w:eastAsia="Times New Roman" w:hAnsi="Times New Roman" w:cs="David" w:hint="cs"/>
          <w:sz w:val="24"/>
          <w:szCs w:val="24"/>
          <w:rtl/>
          <w:lang w:eastAsia="he-IL"/>
        </w:rPr>
        <w:t xml:space="preserve">שגם קיבל את ההחלטה בפועל, </w:t>
      </w:r>
      <w:r w:rsidRPr="00E24065">
        <w:rPr>
          <w:rFonts w:ascii="Times New Roman" w:eastAsia="Times New Roman" w:hAnsi="Times New Roman" w:cs="David" w:hint="cs"/>
          <w:sz w:val="24"/>
          <w:szCs w:val="24"/>
          <w:rtl/>
          <w:lang w:eastAsia="he-IL"/>
        </w:rPr>
        <w:t xml:space="preserve">בין היתר בהתחשב בעובדות שלהלן: </w:t>
      </w:r>
    </w:p>
    <w:p w:rsidR="008B7788" w:rsidRPr="00D11200" w:rsidRDefault="00E24065"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rtl/>
          <w:lang w:eastAsia="he-IL"/>
        </w:rPr>
      </w:pPr>
      <w:r w:rsidRPr="00D11200">
        <w:rPr>
          <w:rFonts w:ascii="Times New Roman" w:eastAsia="Times New Roman" w:hAnsi="Times New Roman" w:cs="David" w:hint="cs"/>
          <w:b/>
          <w:bCs/>
          <w:sz w:val="24"/>
          <w:szCs w:val="24"/>
          <w:rtl/>
          <w:lang w:eastAsia="he-IL"/>
        </w:rPr>
        <w:t>הנציבות</w:t>
      </w:r>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ולא</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הממונה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על</w:t>
      </w:r>
      <w:r w:rsidRPr="00D11200">
        <w:rPr>
          <w:rFonts w:ascii="Times New Roman" w:eastAsia="Times New Roman" w:hAnsi="Times New Roman" w:cs="David"/>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הגימלאות</w:t>
      </w:r>
      <w:proofErr w:type="spellEnd"/>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b/>
          <w:bCs/>
          <w:sz w:val="24"/>
          <w:szCs w:val="24"/>
          <w:rtl/>
          <w:lang w:eastAsia="he-IL"/>
        </w:rPr>
        <w:t>–</w:t>
      </w:r>
      <w:r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ביצעה</w:t>
      </w:r>
      <w:r w:rsidR="006F6D61"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את</w:t>
      </w:r>
      <w:r w:rsidR="006F6D61" w:rsidRPr="00D11200">
        <w:rPr>
          <w:rFonts w:ascii="Times New Roman" w:eastAsia="Times New Roman" w:hAnsi="Times New Roman" w:cs="David"/>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חישוב</w:t>
      </w:r>
      <w:r w:rsidR="006F6D61" w:rsidRPr="00D11200">
        <w:rPr>
          <w:rFonts w:ascii="Times New Roman" w:eastAsia="Times New Roman" w:hAnsi="Times New Roman" w:cs="David"/>
          <w:b/>
          <w:bCs/>
          <w:sz w:val="24"/>
          <w:szCs w:val="24"/>
          <w:rtl/>
          <w:lang w:eastAsia="he-IL"/>
        </w:rPr>
        <w:t xml:space="preserve"> </w:t>
      </w:r>
      <w:proofErr w:type="spellStart"/>
      <w:r w:rsidR="00D11200">
        <w:rPr>
          <w:rFonts w:ascii="Times New Roman" w:eastAsia="Times New Roman" w:hAnsi="Times New Roman" w:cs="David" w:hint="cs"/>
          <w:b/>
          <w:bCs/>
          <w:sz w:val="24"/>
          <w:szCs w:val="24"/>
          <w:rtl/>
          <w:lang w:eastAsia="he-IL"/>
        </w:rPr>
        <w:t>הגימלה</w:t>
      </w:r>
      <w:proofErr w:type="spellEnd"/>
      <w:r w:rsidR="00D11200">
        <w:rPr>
          <w:rFonts w:ascii="Times New Roman" w:eastAsia="Times New Roman" w:hAnsi="Times New Roman" w:cs="David" w:hint="cs"/>
          <w:b/>
          <w:bCs/>
          <w:sz w:val="24"/>
          <w:szCs w:val="24"/>
          <w:rtl/>
          <w:lang w:eastAsia="he-IL"/>
        </w:rPr>
        <w:t xml:space="preserve"> </w:t>
      </w:r>
      <w:r w:rsidR="006F6D61" w:rsidRPr="00D11200">
        <w:rPr>
          <w:rFonts w:ascii="Times New Roman" w:eastAsia="Times New Roman" w:hAnsi="Times New Roman" w:cs="David" w:hint="cs"/>
          <w:b/>
          <w:bCs/>
          <w:sz w:val="24"/>
          <w:szCs w:val="24"/>
          <w:rtl/>
          <w:lang w:eastAsia="he-IL"/>
        </w:rPr>
        <w:t>בפועל</w:t>
      </w:r>
      <w:r w:rsidR="00D11200">
        <w:rPr>
          <w:rFonts w:ascii="Times New Roman" w:eastAsia="Times New Roman" w:hAnsi="Times New Roman" w:cs="David" w:hint="cs"/>
          <w:b/>
          <w:bCs/>
          <w:sz w:val="24"/>
          <w:szCs w:val="24"/>
          <w:rtl/>
          <w:lang w:eastAsia="he-IL"/>
        </w:rPr>
        <w:t xml:space="preserve">, לרבות דרך החישוב וקביעת הנוסחה לחישוב </w:t>
      </w:r>
      <w:proofErr w:type="spellStart"/>
      <w:r w:rsidR="00D11200">
        <w:rPr>
          <w:rFonts w:ascii="Times New Roman" w:eastAsia="Times New Roman" w:hAnsi="Times New Roman" w:cs="David" w:hint="cs"/>
          <w:b/>
          <w:bCs/>
          <w:sz w:val="24"/>
          <w:szCs w:val="24"/>
          <w:rtl/>
          <w:lang w:eastAsia="he-IL"/>
        </w:rPr>
        <w:t>הגימלה</w:t>
      </w:r>
      <w:proofErr w:type="spellEnd"/>
      <w:r w:rsidR="006F6D61" w:rsidRPr="00D11200">
        <w:rPr>
          <w:rFonts w:ascii="Times New Roman" w:eastAsia="Times New Roman" w:hAnsi="Times New Roman" w:cs="David"/>
          <w:b/>
          <w:bCs/>
          <w:sz w:val="24"/>
          <w:szCs w:val="24"/>
          <w:rtl/>
          <w:lang w:eastAsia="he-IL"/>
        </w:rPr>
        <w:t>;</w:t>
      </w:r>
      <w:r w:rsidR="0066088A">
        <w:rPr>
          <w:rFonts w:ascii="Times New Roman" w:eastAsia="Times New Roman" w:hAnsi="Times New Roman" w:cs="David" w:hint="cs"/>
          <w:b/>
          <w:bCs/>
          <w:sz w:val="24"/>
          <w:szCs w:val="24"/>
          <w:rtl/>
          <w:lang w:eastAsia="he-IL"/>
        </w:rPr>
        <w:t xml:space="preserve"> </w:t>
      </w:r>
    </w:p>
    <w:p w:rsidR="00E24065" w:rsidRDefault="006F6D61" w:rsidP="0047038A">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lang w:eastAsia="he-IL"/>
        </w:rPr>
      </w:pPr>
      <w:r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הנציבות</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הורתה</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לממונה</w:t>
      </w:r>
      <w:r w:rsidR="00E24065" w:rsidRPr="00D11200">
        <w:rPr>
          <w:rFonts w:ascii="Times New Roman" w:eastAsia="Times New Roman" w:hAnsi="Times New Roman" w:cs="David"/>
          <w:b/>
          <w:bCs/>
          <w:sz w:val="24"/>
          <w:szCs w:val="24"/>
          <w:rtl/>
          <w:lang w:eastAsia="he-IL"/>
        </w:rPr>
        <w:t xml:space="preserve"> </w:t>
      </w:r>
      <w:r w:rsidR="00E24065" w:rsidRPr="00D11200">
        <w:rPr>
          <w:rFonts w:ascii="Times New Roman" w:eastAsia="Times New Roman" w:hAnsi="Times New Roman" w:cs="David" w:hint="cs"/>
          <w:b/>
          <w:bCs/>
          <w:sz w:val="24"/>
          <w:szCs w:val="24"/>
          <w:rtl/>
          <w:lang w:eastAsia="he-IL"/>
        </w:rPr>
        <w:t>על</w:t>
      </w:r>
      <w:r w:rsidR="00E24065" w:rsidRPr="00D11200">
        <w:rPr>
          <w:rFonts w:ascii="Times New Roman" w:eastAsia="Times New Roman" w:hAnsi="Times New Roman" w:cs="David"/>
          <w:b/>
          <w:bCs/>
          <w:sz w:val="24"/>
          <w:szCs w:val="24"/>
          <w:rtl/>
          <w:lang w:eastAsia="he-IL"/>
        </w:rPr>
        <w:t xml:space="preserve"> </w:t>
      </w:r>
      <w:proofErr w:type="spellStart"/>
      <w:r w:rsidR="00E24065" w:rsidRPr="00D11200">
        <w:rPr>
          <w:rFonts w:ascii="Times New Roman" w:eastAsia="Times New Roman" w:hAnsi="Times New Roman" w:cs="David" w:hint="cs"/>
          <w:b/>
          <w:bCs/>
          <w:sz w:val="24"/>
          <w:szCs w:val="24"/>
          <w:rtl/>
          <w:lang w:eastAsia="he-IL"/>
        </w:rPr>
        <w:t>הגימלאות</w:t>
      </w:r>
      <w:proofErr w:type="spellEnd"/>
      <w:r w:rsidR="00E24065" w:rsidRPr="00D11200">
        <w:rPr>
          <w:rFonts w:ascii="Times New Roman" w:eastAsia="Times New Roman" w:hAnsi="Times New Roman" w:cs="David"/>
          <w:b/>
          <w:bCs/>
          <w:sz w:val="24"/>
          <w:szCs w:val="24"/>
          <w:rtl/>
          <w:lang w:eastAsia="he-IL"/>
        </w:rPr>
        <w:t xml:space="preserve"> </w:t>
      </w:r>
      <w:r w:rsidR="00D11200">
        <w:rPr>
          <w:rFonts w:ascii="Times New Roman" w:eastAsia="Times New Roman" w:hAnsi="Times New Roman" w:cs="David" w:hint="cs"/>
          <w:b/>
          <w:bCs/>
          <w:sz w:val="24"/>
          <w:szCs w:val="24"/>
          <w:rtl/>
          <w:lang w:eastAsia="he-IL"/>
        </w:rPr>
        <w:t>מה</w:t>
      </w:r>
      <w:r w:rsidR="00E24065" w:rsidRPr="00D11200">
        <w:rPr>
          <w:rFonts w:ascii="Times New Roman" w:eastAsia="Times New Roman" w:hAnsi="Times New Roman" w:cs="David"/>
          <w:b/>
          <w:bCs/>
          <w:sz w:val="24"/>
          <w:szCs w:val="24"/>
          <w:rtl/>
          <w:lang w:eastAsia="he-IL"/>
        </w:rPr>
        <w:t xml:space="preserve"> </w:t>
      </w:r>
      <w:proofErr w:type="spellStart"/>
      <w:r w:rsidR="00E24065" w:rsidRPr="00D11200">
        <w:rPr>
          <w:rFonts w:ascii="Times New Roman" w:eastAsia="Times New Roman" w:hAnsi="Times New Roman" w:cs="David" w:hint="cs"/>
          <w:b/>
          <w:bCs/>
          <w:sz w:val="24"/>
          <w:szCs w:val="24"/>
          <w:rtl/>
          <w:lang w:eastAsia="he-IL"/>
        </w:rPr>
        <w:t>הגימלה</w:t>
      </w:r>
      <w:proofErr w:type="spellEnd"/>
      <w:r w:rsidR="00D11200">
        <w:rPr>
          <w:rFonts w:ascii="Times New Roman" w:eastAsia="Times New Roman" w:hAnsi="Times New Roman" w:cs="David" w:hint="cs"/>
          <w:b/>
          <w:bCs/>
          <w:sz w:val="24"/>
          <w:szCs w:val="24"/>
          <w:rtl/>
          <w:lang w:eastAsia="he-IL"/>
        </w:rPr>
        <w:t xml:space="preserve"> שעליו לשלם למערער</w:t>
      </w:r>
      <w:r w:rsidR="00E24065" w:rsidRPr="00D11200">
        <w:rPr>
          <w:rFonts w:ascii="Times New Roman" w:eastAsia="Times New Roman" w:hAnsi="Times New Roman" w:cs="David"/>
          <w:b/>
          <w:bCs/>
          <w:sz w:val="24"/>
          <w:szCs w:val="24"/>
          <w:rtl/>
          <w:lang w:eastAsia="he-IL"/>
        </w:rPr>
        <w:t>;</w:t>
      </w:r>
    </w:p>
    <w:p w:rsidR="00D11200" w:rsidRPr="00AA1A89" w:rsidRDefault="008B7788" w:rsidP="00D11200">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sz w:val="24"/>
          <w:szCs w:val="24"/>
          <w:lang w:eastAsia="he-IL"/>
        </w:rPr>
      </w:pPr>
      <w:r w:rsidRPr="00D11200">
        <w:rPr>
          <w:rFonts w:ascii="Times New Roman" w:eastAsia="Times New Roman" w:hAnsi="Times New Roman" w:cs="David" w:hint="cs"/>
          <w:b/>
          <w:bCs/>
          <w:sz w:val="24"/>
          <w:szCs w:val="24"/>
          <w:rtl/>
          <w:lang w:eastAsia="he-IL"/>
        </w:rPr>
        <w:t xml:space="preserve">כאשר המערער פנה </w:t>
      </w:r>
      <w:proofErr w:type="spellStart"/>
      <w:r w:rsidRPr="00D11200">
        <w:rPr>
          <w:rFonts w:ascii="Times New Roman" w:eastAsia="Times New Roman" w:hAnsi="Times New Roman" w:cs="David" w:hint="cs"/>
          <w:b/>
          <w:bCs/>
          <w:sz w:val="24"/>
          <w:szCs w:val="24"/>
          <w:rtl/>
          <w:lang w:eastAsia="he-IL"/>
        </w:rPr>
        <w:t>למינהל</w:t>
      </w:r>
      <w:proofErr w:type="spellEnd"/>
      <w:r w:rsidRPr="00D11200">
        <w:rPr>
          <w:rFonts w:ascii="Times New Roman" w:eastAsia="Times New Roman" w:hAnsi="Times New Roman" w:cs="David" w:hint="cs"/>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הגימלאות</w:t>
      </w:r>
      <w:proofErr w:type="spellEnd"/>
      <w:r w:rsidRPr="00D11200">
        <w:rPr>
          <w:rFonts w:ascii="Times New Roman" w:eastAsia="Times New Roman" w:hAnsi="Times New Roman" w:cs="David" w:hint="cs"/>
          <w:b/>
          <w:bCs/>
          <w:sz w:val="24"/>
          <w:szCs w:val="24"/>
          <w:rtl/>
          <w:lang w:eastAsia="he-IL"/>
        </w:rPr>
        <w:t xml:space="preserve"> בטענות על דרך חישוב </w:t>
      </w:r>
      <w:proofErr w:type="spellStart"/>
      <w:r w:rsidRPr="00D11200">
        <w:rPr>
          <w:rFonts w:ascii="Times New Roman" w:eastAsia="Times New Roman" w:hAnsi="Times New Roman" w:cs="David" w:hint="cs"/>
          <w:b/>
          <w:bCs/>
          <w:sz w:val="24"/>
          <w:szCs w:val="24"/>
          <w:rtl/>
          <w:lang w:eastAsia="he-IL"/>
        </w:rPr>
        <w:t>הגימלה</w:t>
      </w:r>
      <w:proofErr w:type="spellEnd"/>
      <w:r w:rsidRPr="00D11200">
        <w:rPr>
          <w:rFonts w:ascii="Times New Roman" w:eastAsia="Times New Roman" w:hAnsi="Times New Roman" w:cs="David" w:hint="cs"/>
          <w:b/>
          <w:bCs/>
          <w:sz w:val="24"/>
          <w:szCs w:val="24"/>
          <w:rtl/>
          <w:lang w:eastAsia="he-IL"/>
        </w:rPr>
        <w:t xml:space="preserve">, הממונה </w:t>
      </w:r>
      <w:proofErr w:type="spellStart"/>
      <w:r w:rsidRPr="00D11200">
        <w:rPr>
          <w:rFonts w:ascii="Times New Roman" w:eastAsia="Times New Roman" w:hAnsi="Times New Roman" w:cs="David" w:hint="cs"/>
          <w:b/>
          <w:bCs/>
          <w:sz w:val="24"/>
          <w:szCs w:val="24"/>
          <w:rtl/>
          <w:lang w:eastAsia="he-IL"/>
        </w:rPr>
        <w:t>במינהל</w:t>
      </w:r>
      <w:proofErr w:type="spellEnd"/>
      <w:r w:rsidRPr="00D11200">
        <w:rPr>
          <w:rFonts w:ascii="Times New Roman" w:eastAsia="Times New Roman" w:hAnsi="Times New Roman" w:cs="David"/>
          <w:b/>
          <w:bCs/>
          <w:sz w:val="24"/>
          <w:szCs w:val="24"/>
          <w:rtl/>
          <w:lang w:eastAsia="he-IL"/>
        </w:rPr>
        <w:t xml:space="preserve"> </w:t>
      </w:r>
      <w:proofErr w:type="spellStart"/>
      <w:r w:rsidR="00D11200" w:rsidRPr="00D11200">
        <w:rPr>
          <w:rFonts w:ascii="Times New Roman" w:eastAsia="Times New Roman" w:hAnsi="Times New Roman" w:cs="David" w:hint="cs"/>
          <w:b/>
          <w:bCs/>
          <w:sz w:val="24"/>
          <w:szCs w:val="24"/>
          <w:rtl/>
          <w:lang w:eastAsia="he-IL"/>
        </w:rPr>
        <w:t>הגימלאות</w:t>
      </w:r>
      <w:proofErr w:type="spellEnd"/>
      <w:r w:rsidR="00D11200" w:rsidRPr="00D11200">
        <w:rPr>
          <w:rFonts w:ascii="Times New Roman" w:eastAsia="Times New Roman" w:hAnsi="Times New Roman" w:cs="David" w:hint="cs"/>
          <w:b/>
          <w:bCs/>
          <w:sz w:val="24"/>
          <w:szCs w:val="24"/>
          <w:rtl/>
          <w:lang w:eastAsia="he-IL"/>
        </w:rPr>
        <w:t xml:space="preserve"> </w:t>
      </w:r>
      <w:r w:rsidRPr="00D11200">
        <w:rPr>
          <w:rFonts w:ascii="Times New Roman" w:eastAsia="Times New Roman" w:hAnsi="Times New Roman" w:cs="David" w:hint="cs"/>
          <w:b/>
          <w:bCs/>
          <w:sz w:val="24"/>
          <w:szCs w:val="24"/>
          <w:rtl/>
          <w:lang w:eastAsia="he-IL"/>
        </w:rPr>
        <w:t>הפנתה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את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המערער</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לנציבות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שירות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 xml:space="preserve">המדינה. </w:t>
      </w:r>
      <w:r w:rsidRPr="00D11200">
        <w:rPr>
          <w:rFonts w:ascii="Times New Roman" w:eastAsia="Times New Roman" w:hAnsi="Times New Roman" w:cs="David" w:hint="eastAsia"/>
          <w:sz w:val="24"/>
          <w:szCs w:val="24"/>
          <w:rtl/>
          <w:lang w:eastAsia="he-IL"/>
        </w:rPr>
        <w:t>למעשה</w:t>
      </w:r>
      <w:r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הממונה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על</w:t>
      </w:r>
      <w:r w:rsidR="00E24065" w:rsidRPr="00D11200">
        <w:rPr>
          <w:rFonts w:ascii="Times New Roman" w:eastAsia="Times New Roman" w:hAnsi="Times New Roman" w:cs="David"/>
          <w:sz w:val="24"/>
          <w:szCs w:val="24"/>
          <w:rtl/>
          <w:lang w:eastAsia="he-IL"/>
        </w:rPr>
        <w:t xml:space="preserve"> </w:t>
      </w:r>
      <w:proofErr w:type="spellStart"/>
      <w:r w:rsidR="00E24065" w:rsidRPr="00D11200">
        <w:rPr>
          <w:rFonts w:ascii="Times New Roman" w:eastAsia="Times New Roman" w:hAnsi="Times New Roman" w:cs="David" w:hint="cs"/>
          <w:sz w:val="24"/>
          <w:szCs w:val="24"/>
          <w:rtl/>
          <w:lang w:eastAsia="he-IL"/>
        </w:rPr>
        <w:t>הגימלאות</w:t>
      </w:r>
      <w:proofErr w:type="spellEnd"/>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הבהירה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למערער</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כי</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היא</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לא</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יכולה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לסטות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מהנחיות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שניתנו</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לה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אישית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במכתב</w:t>
      </w:r>
      <w:r w:rsidRPr="00D11200">
        <w:rPr>
          <w:rFonts w:ascii="Times New Roman" w:eastAsia="Times New Roman" w:hAnsi="Times New Roman" w:cs="David" w:hint="cs"/>
          <w:sz w:val="24"/>
          <w:szCs w:val="24"/>
          <w:rtl/>
          <w:lang w:eastAsia="he-IL"/>
        </w:rPr>
        <w:t>ו של</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סגן</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נציב</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שרות</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המדינה</w:t>
      </w:r>
      <w:r w:rsidR="00E24065" w:rsidRPr="00D11200">
        <w:rPr>
          <w:rFonts w:ascii="Times New Roman" w:eastAsia="Times New Roman" w:hAnsi="Times New Roman" w:cs="David"/>
          <w:sz w:val="24"/>
          <w:szCs w:val="24"/>
          <w:rtl/>
          <w:lang w:eastAsia="he-IL"/>
        </w:rPr>
        <w:t xml:space="preserve"> </w:t>
      </w:r>
      <w:r w:rsidR="00E24065" w:rsidRPr="00D11200">
        <w:rPr>
          <w:rFonts w:ascii="Times New Roman" w:eastAsia="Times New Roman" w:hAnsi="Times New Roman" w:cs="David" w:hint="cs"/>
          <w:sz w:val="24"/>
          <w:szCs w:val="24"/>
          <w:rtl/>
          <w:lang w:eastAsia="he-IL"/>
        </w:rPr>
        <w:t>מיום</w:t>
      </w:r>
      <w:r w:rsidR="00E24065" w:rsidRPr="00AA1A89">
        <w:rPr>
          <w:rFonts w:ascii="Times New Roman" w:eastAsia="Times New Roman" w:hAnsi="Times New Roman" w:cs="David"/>
          <w:sz w:val="24"/>
          <w:szCs w:val="24"/>
          <w:rtl/>
          <w:lang w:eastAsia="he-IL"/>
        </w:rPr>
        <w:t xml:space="preserve"> 21.8.2012</w:t>
      </w:r>
      <w:r w:rsidRPr="00AA1A89">
        <w:rPr>
          <w:rFonts w:ascii="Times New Roman" w:eastAsia="Times New Roman" w:hAnsi="Times New Roman" w:cs="David" w:hint="cs"/>
          <w:sz w:val="24"/>
          <w:szCs w:val="24"/>
          <w:rtl/>
          <w:lang w:eastAsia="he-IL"/>
        </w:rPr>
        <w:t>, וכי עליו לפנות אליו והיא תפעל בהתאם להנחיותיו</w:t>
      </w:r>
      <w:r w:rsidR="00D11200" w:rsidRPr="00AA1A89">
        <w:rPr>
          <w:rFonts w:ascii="Times New Roman" w:eastAsia="Times New Roman" w:hAnsi="Times New Roman" w:cs="David" w:hint="cs"/>
          <w:sz w:val="24"/>
          <w:szCs w:val="24"/>
          <w:rtl/>
          <w:lang w:eastAsia="he-IL"/>
        </w:rPr>
        <w:t>.</w:t>
      </w:r>
    </w:p>
    <w:p w:rsidR="00E24065" w:rsidRPr="00AA1A89" w:rsidRDefault="00D11200" w:rsidP="00AA1A89">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sz w:val="24"/>
          <w:szCs w:val="24"/>
          <w:rtl/>
          <w:lang w:eastAsia="he-IL"/>
        </w:rPr>
      </w:pPr>
      <w:r w:rsidRPr="00497442">
        <w:rPr>
          <w:rFonts w:ascii="Times New Roman" w:eastAsia="Times New Roman" w:hAnsi="Times New Roman" w:cs="David" w:hint="cs"/>
          <w:sz w:val="24"/>
          <w:szCs w:val="24"/>
          <w:rtl/>
          <w:lang w:eastAsia="he-IL"/>
        </w:rPr>
        <w:t xml:space="preserve">עוד נעיר כי </w:t>
      </w:r>
      <w:r w:rsidRPr="0060762D">
        <w:rPr>
          <w:rFonts w:ascii="Times New Roman" w:eastAsia="Times New Roman" w:hAnsi="Times New Roman" w:cs="David" w:hint="eastAsia"/>
          <w:b/>
          <w:bCs/>
          <w:sz w:val="24"/>
          <w:szCs w:val="24"/>
          <w:rtl/>
          <w:lang w:eastAsia="he-IL"/>
        </w:rPr>
        <w:t>המערער</w:t>
      </w:r>
      <w:r w:rsidRPr="0060762D">
        <w:rPr>
          <w:rFonts w:ascii="Times New Roman" w:eastAsia="Times New Roman" w:hAnsi="Times New Roman" w:cs="David"/>
          <w:b/>
          <w:bCs/>
          <w:sz w:val="24"/>
          <w:szCs w:val="24"/>
          <w:rtl/>
          <w:lang w:eastAsia="he-IL"/>
        </w:rPr>
        <w:t xml:space="preserve"> </w:t>
      </w:r>
      <w:r w:rsidRPr="0060762D">
        <w:rPr>
          <w:rFonts w:ascii="Times New Roman" w:eastAsia="Times New Roman" w:hAnsi="Times New Roman" w:cs="David" w:hint="eastAsia"/>
          <w:b/>
          <w:bCs/>
          <w:sz w:val="24"/>
          <w:szCs w:val="24"/>
          <w:rtl/>
          <w:lang w:eastAsia="he-IL"/>
        </w:rPr>
        <w:t>הבין</w:t>
      </w:r>
      <w:r w:rsidRPr="0060762D">
        <w:rPr>
          <w:rFonts w:ascii="Times New Roman" w:eastAsia="Times New Roman" w:hAnsi="Times New Roman" w:cs="David"/>
          <w:b/>
          <w:bCs/>
          <w:sz w:val="24"/>
          <w:szCs w:val="24"/>
          <w:rtl/>
          <w:lang w:eastAsia="he-IL"/>
        </w:rPr>
        <w:t xml:space="preserve"> </w:t>
      </w:r>
      <w:r w:rsidRPr="0060762D">
        <w:rPr>
          <w:rFonts w:ascii="Times New Roman" w:eastAsia="Times New Roman" w:hAnsi="Times New Roman" w:cs="David" w:hint="eastAsia"/>
          <w:b/>
          <w:bCs/>
          <w:sz w:val="24"/>
          <w:szCs w:val="24"/>
          <w:rtl/>
          <w:lang w:eastAsia="he-IL"/>
        </w:rPr>
        <w:t>מהממונה</w:t>
      </w:r>
      <w:r w:rsidRPr="0060762D">
        <w:rPr>
          <w:rFonts w:ascii="Times New Roman" w:eastAsia="Times New Roman" w:hAnsi="Times New Roman" w:cs="David"/>
          <w:b/>
          <w:bCs/>
          <w:sz w:val="24"/>
          <w:szCs w:val="24"/>
          <w:rtl/>
          <w:lang w:eastAsia="he-IL"/>
        </w:rPr>
        <w:t xml:space="preserve"> </w:t>
      </w:r>
      <w:r w:rsidRPr="0060762D">
        <w:rPr>
          <w:rFonts w:ascii="Times New Roman" w:eastAsia="Times New Roman" w:hAnsi="Times New Roman" w:cs="David" w:hint="eastAsia"/>
          <w:b/>
          <w:bCs/>
          <w:sz w:val="24"/>
          <w:szCs w:val="24"/>
          <w:rtl/>
          <w:lang w:eastAsia="he-IL"/>
        </w:rPr>
        <w:t>כי</w:t>
      </w:r>
      <w:r w:rsidRPr="0060762D">
        <w:rPr>
          <w:rFonts w:ascii="Times New Roman" w:eastAsia="Times New Roman" w:hAnsi="Times New Roman" w:cs="David"/>
          <w:b/>
          <w:bCs/>
          <w:sz w:val="24"/>
          <w:szCs w:val="24"/>
          <w:rtl/>
          <w:lang w:eastAsia="he-IL"/>
        </w:rPr>
        <w:t xml:space="preserve"> </w:t>
      </w:r>
      <w:r w:rsidRPr="0060762D">
        <w:rPr>
          <w:rFonts w:ascii="Times New Roman" w:eastAsia="Times New Roman" w:hAnsi="Times New Roman" w:cs="David" w:hint="eastAsia"/>
          <w:b/>
          <w:bCs/>
          <w:sz w:val="24"/>
          <w:szCs w:val="24"/>
          <w:rtl/>
          <w:lang w:eastAsia="he-IL"/>
        </w:rPr>
        <w:t>היא</w:t>
      </w:r>
      <w:r w:rsidRPr="0060762D">
        <w:rPr>
          <w:rFonts w:ascii="Times New Roman" w:eastAsia="Times New Roman" w:hAnsi="Times New Roman" w:cs="David"/>
          <w:b/>
          <w:bCs/>
          <w:sz w:val="24"/>
          <w:szCs w:val="24"/>
          <w:rtl/>
          <w:lang w:eastAsia="he-IL"/>
        </w:rPr>
        <w:t xml:space="preserve"> </w:t>
      </w:r>
      <w:r w:rsidRPr="0060762D">
        <w:rPr>
          <w:rFonts w:ascii="Times New Roman" w:eastAsia="Times New Roman" w:hAnsi="Times New Roman" w:cs="David" w:hint="eastAsia"/>
          <w:b/>
          <w:bCs/>
          <w:sz w:val="24"/>
          <w:szCs w:val="24"/>
          <w:rtl/>
          <w:lang w:eastAsia="he-IL"/>
        </w:rPr>
        <w:t>מסכימה</w:t>
      </w:r>
      <w:r w:rsidRPr="0060762D">
        <w:rPr>
          <w:rFonts w:ascii="Times New Roman" w:eastAsia="Times New Roman" w:hAnsi="Times New Roman" w:cs="David"/>
          <w:b/>
          <w:bCs/>
          <w:sz w:val="24"/>
          <w:szCs w:val="24"/>
          <w:rtl/>
          <w:lang w:eastAsia="he-IL"/>
        </w:rPr>
        <w:t xml:space="preserve"> </w:t>
      </w:r>
      <w:r w:rsidRPr="0060762D">
        <w:rPr>
          <w:rFonts w:ascii="Times New Roman" w:eastAsia="Times New Roman" w:hAnsi="Times New Roman" w:cs="David" w:hint="eastAsia"/>
          <w:b/>
          <w:bCs/>
          <w:sz w:val="24"/>
          <w:szCs w:val="24"/>
          <w:rtl/>
          <w:lang w:eastAsia="he-IL"/>
        </w:rPr>
        <w:t>עם</w:t>
      </w:r>
      <w:r w:rsidRPr="0060762D">
        <w:rPr>
          <w:rFonts w:ascii="Times New Roman" w:eastAsia="Times New Roman" w:hAnsi="Times New Roman" w:cs="David"/>
          <w:b/>
          <w:bCs/>
          <w:sz w:val="24"/>
          <w:szCs w:val="24"/>
          <w:rtl/>
          <w:lang w:eastAsia="he-IL"/>
        </w:rPr>
        <w:t xml:space="preserve"> </w:t>
      </w:r>
      <w:r w:rsidRPr="0060762D">
        <w:rPr>
          <w:rFonts w:ascii="Times New Roman" w:eastAsia="Times New Roman" w:hAnsi="Times New Roman" w:cs="David" w:hint="eastAsia"/>
          <w:b/>
          <w:bCs/>
          <w:sz w:val="24"/>
          <w:szCs w:val="24"/>
          <w:rtl/>
          <w:lang w:eastAsia="he-IL"/>
        </w:rPr>
        <w:t>טיעוניו</w:t>
      </w:r>
      <w:r w:rsidRPr="0060762D">
        <w:rPr>
          <w:rFonts w:ascii="Times New Roman" w:eastAsia="Times New Roman" w:hAnsi="Times New Roman" w:cs="David"/>
          <w:b/>
          <w:bCs/>
          <w:sz w:val="24"/>
          <w:szCs w:val="24"/>
          <w:rtl/>
          <w:lang w:eastAsia="he-IL"/>
        </w:rPr>
        <w:t xml:space="preserve">, </w:t>
      </w:r>
      <w:r w:rsidRPr="0060762D">
        <w:rPr>
          <w:rFonts w:ascii="Times New Roman" w:eastAsia="Times New Roman" w:hAnsi="Times New Roman" w:cs="David" w:hint="eastAsia"/>
          <w:b/>
          <w:bCs/>
          <w:sz w:val="24"/>
          <w:szCs w:val="24"/>
          <w:rtl/>
          <w:lang w:eastAsia="he-IL"/>
        </w:rPr>
        <w:t>אך</w:t>
      </w:r>
      <w:r w:rsidRPr="0060762D">
        <w:rPr>
          <w:rFonts w:ascii="Times New Roman" w:eastAsia="Times New Roman" w:hAnsi="Times New Roman" w:cs="David"/>
          <w:b/>
          <w:bCs/>
          <w:sz w:val="24"/>
          <w:szCs w:val="24"/>
          <w:rtl/>
          <w:lang w:eastAsia="he-IL"/>
        </w:rPr>
        <w:t xml:space="preserve"> </w:t>
      </w:r>
      <w:r w:rsidRPr="0060762D">
        <w:rPr>
          <w:rFonts w:ascii="Times New Roman" w:eastAsia="Times New Roman" w:hAnsi="Times New Roman" w:cs="David" w:hint="eastAsia"/>
          <w:b/>
          <w:bCs/>
          <w:sz w:val="24"/>
          <w:szCs w:val="24"/>
          <w:rtl/>
          <w:lang w:eastAsia="he-IL"/>
        </w:rPr>
        <w:t>ידיה</w:t>
      </w:r>
      <w:r w:rsidRPr="0060762D">
        <w:rPr>
          <w:rFonts w:ascii="Times New Roman" w:eastAsia="Times New Roman" w:hAnsi="Times New Roman" w:cs="David"/>
          <w:b/>
          <w:bCs/>
          <w:sz w:val="24"/>
          <w:szCs w:val="24"/>
          <w:rtl/>
          <w:lang w:eastAsia="he-IL"/>
        </w:rPr>
        <w:t xml:space="preserve"> </w:t>
      </w:r>
      <w:r w:rsidRPr="0060762D">
        <w:rPr>
          <w:rFonts w:ascii="Times New Roman" w:eastAsia="Times New Roman" w:hAnsi="Times New Roman" w:cs="David" w:hint="eastAsia"/>
          <w:b/>
          <w:bCs/>
          <w:sz w:val="24"/>
          <w:szCs w:val="24"/>
          <w:rtl/>
          <w:lang w:eastAsia="he-IL"/>
        </w:rPr>
        <w:t>כבולות</w:t>
      </w:r>
      <w:r w:rsidRPr="0060762D">
        <w:rPr>
          <w:rFonts w:ascii="Times New Roman" w:eastAsia="Times New Roman" w:hAnsi="Times New Roman" w:cs="David"/>
          <w:b/>
          <w:bCs/>
          <w:sz w:val="24"/>
          <w:szCs w:val="24"/>
          <w:rtl/>
          <w:lang w:eastAsia="he-IL"/>
        </w:rPr>
        <w:t xml:space="preserve">, </w:t>
      </w:r>
      <w:r w:rsidRPr="0060762D">
        <w:rPr>
          <w:rFonts w:ascii="Times New Roman" w:eastAsia="Times New Roman" w:hAnsi="Times New Roman" w:cs="David" w:hint="eastAsia"/>
          <w:b/>
          <w:bCs/>
          <w:sz w:val="24"/>
          <w:szCs w:val="24"/>
          <w:rtl/>
          <w:lang w:eastAsia="he-IL"/>
        </w:rPr>
        <w:t>מ</w:t>
      </w:r>
      <w:r w:rsidR="00AA1A89" w:rsidRPr="0060762D">
        <w:rPr>
          <w:rFonts w:ascii="Times New Roman" w:eastAsia="Times New Roman" w:hAnsi="Times New Roman" w:cs="David" w:hint="eastAsia"/>
          <w:b/>
          <w:bCs/>
          <w:sz w:val="24"/>
          <w:szCs w:val="24"/>
          <w:rtl/>
          <w:lang w:eastAsia="he-IL"/>
        </w:rPr>
        <w:t>ה</w:t>
      </w:r>
      <w:r w:rsidR="00AA1A89" w:rsidRPr="0060762D">
        <w:rPr>
          <w:rFonts w:ascii="Times New Roman" w:eastAsia="Times New Roman" w:hAnsi="Times New Roman" w:cs="David"/>
          <w:b/>
          <w:bCs/>
          <w:sz w:val="24"/>
          <w:szCs w:val="24"/>
          <w:rtl/>
          <w:lang w:eastAsia="he-IL"/>
        </w:rPr>
        <w:t xml:space="preserve"> שמעיד שאכן ההחלטה לא </w:t>
      </w:r>
      <w:proofErr w:type="spellStart"/>
      <w:r w:rsidR="00AA1A89" w:rsidRPr="0060762D">
        <w:rPr>
          <w:rFonts w:ascii="Times New Roman" w:eastAsia="Times New Roman" w:hAnsi="Times New Roman" w:cs="David" w:hint="eastAsia"/>
          <w:b/>
          <w:bCs/>
          <w:sz w:val="24"/>
          <w:szCs w:val="24"/>
          <w:rtl/>
          <w:lang w:eastAsia="he-IL"/>
        </w:rPr>
        <w:t>היתה</w:t>
      </w:r>
      <w:proofErr w:type="spellEnd"/>
      <w:r w:rsidR="00AA1A89" w:rsidRPr="0060762D">
        <w:rPr>
          <w:rFonts w:ascii="Times New Roman" w:eastAsia="Times New Roman" w:hAnsi="Times New Roman" w:cs="David"/>
          <w:b/>
          <w:bCs/>
          <w:sz w:val="24"/>
          <w:szCs w:val="24"/>
          <w:rtl/>
          <w:lang w:eastAsia="he-IL"/>
        </w:rPr>
        <w:t xml:space="preserve"> בידי הממונה על </w:t>
      </w:r>
      <w:proofErr w:type="spellStart"/>
      <w:r w:rsidR="00AA1A89" w:rsidRPr="0060762D">
        <w:rPr>
          <w:rFonts w:ascii="Times New Roman" w:eastAsia="Times New Roman" w:hAnsi="Times New Roman" w:cs="David" w:hint="eastAsia"/>
          <w:b/>
          <w:bCs/>
          <w:sz w:val="24"/>
          <w:szCs w:val="24"/>
          <w:rtl/>
          <w:lang w:eastAsia="he-IL"/>
        </w:rPr>
        <w:t>הגימלאות</w:t>
      </w:r>
      <w:proofErr w:type="spellEnd"/>
      <w:r w:rsidR="00AA1A89" w:rsidRPr="0060762D">
        <w:rPr>
          <w:rFonts w:ascii="Times New Roman" w:eastAsia="Times New Roman" w:hAnsi="Times New Roman" w:cs="David"/>
          <w:b/>
          <w:bCs/>
          <w:sz w:val="24"/>
          <w:szCs w:val="24"/>
          <w:rtl/>
          <w:lang w:eastAsia="he-IL"/>
        </w:rPr>
        <w:t xml:space="preserve">, </w:t>
      </w:r>
      <w:r w:rsidR="00AA1A89" w:rsidRPr="0060762D">
        <w:rPr>
          <w:rFonts w:ascii="Times New Roman" w:eastAsia="Times New Roman" w:hAnsi="Times New Roman" w:cs="David" w:hint="eastAsia"/>
          <w:b/>
          <w:bCs/>
          <w:sz w:val="24"/>
          <w:szCs w:val="24"/>
          <w:rtl/>
          <w:lang w:eastAsia="he-IL"/>
        </w:rPr>
        <w:t>אלא</w:t>
      </w:r>
      <w:r w:rsidR="00AA1A89" w:rsidRPr="0060762D">
        <w:rPr>
          <w:rFonts w:ascii="Times New Roman" w:eastAsia="Times New Roman" w:hAnsi="Times New Roman" w:cs="David"/>
          <w:b/>
          <w:bCs/>
          <w:sz w:val="24"/>
          <w:szCs w:val="24"/>
          <w:rtl/>
          <w:lang w:eastAsia="he-IL"/>
        </w:rPr>
        <w:t xml:space="preserve"> </w:t>
      </w:r>
      <w:r w:rsidR="00AA1A89" w:rsidRPr="0060762D">
        <w:rPr>
          <w:rFonts w:ascii="Times New Roman" w:eastAsia="Times New Roman" w:hAnsi="Times New Roman" w:cs="David" w:hint="eastAsia"/>
          <w:b/>
          <w:bCs/>
          <w:sz w:val="24"/>
          <w:szCs w:val="24"/>
          <w:rtl/>
          <w:lang w:eastAsia="he-IL"/>
        </w:rPr>
        <w:t>בידי</w:t>
      </w:r>
      <w:r w:rsidR="00AA1A89" w:rsidRPr="0060762D">
        <w:rPr>
          <w:rFonts w:ascii="Times New Roman" w:eastAsia="Times New Roman" w:hAnsi="Times New Roman" w:cs="David"/>
          <w:b/>
          <w:bCs/>
          <w:sz w:val="24"/>
          <w:szCs w:val="24"/>
          <w:rtl/>
          <w:lang w:eastAsia="he-IL"/>
        </w:rPr>
        <w:t xml:space="preserve"> </w:t>
      </w:r>
      <w:r w:rsidR="00AA1A89" w:rsidRPr="0060762D">
        <w:rPr>
          <w:rFonts w:ascii="Times New Roman" w:eastAsia="Times New Roman" w:hAnsi="Times New Roman" w:cs="David" w:hint="eastAsia"/>
          <w:b/>
          <w:bCs/>
          <w:sz w:val="24"/>
          <w:szCs w:val="24"/>
          <w:rtl/>
          <w:lang w:eastAsia="he-IL"/>
        </w:rPr>
        <w:t>נציבות</w:t>
      </w:r>
      <w:r w:rsidR="00AA1A89" w:rsidRPr="0060762D">
        <w:rPr>
          <w:rFonts w:ascii="Times New Roman" w:eastAsia="Times New Roman" w:hAnsi="Times New Roman" w:cs="David"/>
          <w:b/>
          <w:bCs/>
          <w:sz w:val="24"/>
          <w:szCs w:val="24"/>
          <w:rtl/>
          <w:lang w:eastAsia="he-IL"/>
        </w:rPr>
        <w:t xml:space="preserve"> </w:t>
      </w:r>
      <w:r w:rsidR="00AA1A89" w:rsidRPr="0060762D">
        <w:rPr>
          <w:rFonts w:ascii="Times New Roman" w:eastAsia="Times New Roman" w:hAnsi="Times New Roman" w:cs="David" w:hint="eastAsia"/>
          <w:b/>
          <w:bCs/>
          <w:sz w:val="24"/>
          <w:szCs w:val="24"/>
          <w:rtl/>
          <w:lang w:eastAsia="he-IL"/>
        </w:rPr>
        <w:t>שירות</w:t>
      </w:r>
      <w:r w:rsidR="00AA1A89" w:rsidRPr="0060762D">
        <w:rPr>
          <w:rFonts w:ascii="Times New Roman" w:eastAsia="Times New Roman" w:hAnsi="Times New Roman" w:cs="David"/>
          <w:b/>
          <w:bCs/>
          <w:sz w:val="24"/>
          <w:szCs w:val="24"/>
          <w:rtl/>
          <w:lang w:eastAsia="he-IL"/>
        </w:rPr>
        <w:t xml:space="preserve"> </w:t>
      </w:r>
      <w:r w:rsidR="00AA1A89" w:rsidRPr="0060762D">
        <w:rPr>
          <w:rFonts w:ascii="Times New Roman" w:eastAsia="Times New Roman" w:hAnsi="Times New Roman" w:cs="David" w:hint="eastAsia"/>
          <w:b/>
          <w:bCs/>
          <w:sz w:val="24"/>
          <w:szCs w:val="24"/>
          <w:rtl/>
          <w:lang w:eastAsia="he-IL"/>
        </w:rPr>
        <w:t>המדינה</w:t>
      </w:r>
      <w:r w:rsidRPr="00D11200">
        <w:rPr>
          <w:rFonts w:ascii="Times New Roman" w:eastAsia="Times New Roman" w:hAnsi="Times New Roman" w:cs="David" w:hint="cs"/>
          <w:sz w:val="24"/>
          <w:szCs w:val="24"/>
          <w:rtl/>
          <w:lang w:eastAsia="he-IL"/>
        </w:rPr>
        <w:t xml:space="preserve">; </w:t>
      </w:r>
    </w:p>
    <w:p w:rsidR="00E24065" w:rsidRPr="00D11200" w:rsidRDefault="002B2049" w:rsidP="00A857DA">
      <w:pPr>
        <w:pStyle w:val="a3"/>
        <w:numPr>
          <w:ilvl w:val="0"/>
          <w:numId w:val="5"/>
        </w:numPr>
        <w:tabs>
          <w:tab w:val="left" w:pos="1124"/>
        </w:tabs>
        <w:spacing w:after="200" w:line="360" w:lineRule="auto"/>
        <w:ind w:left="1124" w:hanging="540"/>
        <w:contextualSpacing w:val="0"/>
        <w:jc w:val="both"/>
        <w:rPr>
          <w:rFonts w:ascii="Times New Roman" w:eastAsia="Times New Roman" w:hAnsi="Times New Roman" w:cs="David"/>
          <w:b/>
          <w:bCs/>
          <w:sz w:val="24"/>
          <w:szCs w:val="24"/>
          <w:rtl/>
          <w:lang w:eastAsia="he-IL"/>
        </w:rPr>
      </w:pP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הנציבות</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היא</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שענתה</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למערער</w:t>
      </w:r>
      <w:r w:rsidRPr="00D11200">
        <w:rPr>
          <w:rFonts w:ascii="Times New Roman" w:eastAsia="Times New Roman" w:hAnsi="Times New Roman" w:cs="David"/>
          <w:b/>
          <w:bCs/>
          <w:sz w:val="24"/>
          <w:szCs w:val="24"/>
          <w:rtl/>
          <w:lang w:eastAsia="he-IL"/>
        </w:rPr>
        <w:t xml:space="preserve"> </w:t>
      </w:r>
      <w:r w:rsidR="00A857DA">
        <w:rPr>
          <w:rFonts w:ascii="Times New Roman" w:eastAsia="Times New Roman" w:hAnsi="Times New Roman" w:cs="David" w:hint="cs"/>
          <w:b/>
          <w:bCs/>
          <w:sz w:val="24"/>
          <w:szCs w:val="24"/>
          <w:rtl/>
          <w:lang w:eastAsia="he-IL"/>
        </w:rPr>
        <w:t>בעניין</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טענותיו</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ביחס</w:t>
      </w:r>
      <w:r w:rsidRPr="00D11200">
        <w:rPr>
          <w:rFonts w:ascii="Times New Roman" w:eastAsia="Times New Roman" w:hAnsi="Times New Roman" w:cs="David"/>
          <w:b/>
          <w:bCs/>
          <w:sz w:val="24"/>
          <w:szCs w:val="24"/>
          <w:rtl/>
          <w:lang w:eastAsia="he-IL"/>
        </w:rPr>
        <w:t xml:space="preserve"> </w:t>
      </w:r>
      <w:r w:rsidRPr="00D11200">
        <w:rPr>
          <w:rFonts w:ascii="Times New Roman" w:eastAsia="Times New Roman" w:hAnsi="Times New Roman" w:cs="David" w:hint="cs"/>
          <w:b/>
          <w:bCs/>
          <w:sz w:val="24"/>
          <w:szCs w:val="24"/>
          <w:rtl/>
          <w:lang w:eastAsia="he-IL"/>
        </w:rPr>
        <w:t>לחישוב</w:t>
      </w:r>
      <w:r w:rsidRPr="00D11200">
        <w:rPr>
          <w:rFonts w:ascii="Times New Roman" w:eastAsia="Times New Roman" w:hAnsi="Times New Roman" w:cs="David"/>
          <w:b/>
          <w:bCs/>
          <w:sz w:val="24"/>
          <w:szCs w:val="24"/>
          <w:rtl/>
          <w:lang w:eastAsia="he-IL"/>
        </w:rPr>
        <w:t xml:space="preserve"> </w:t>
      </w:r>
      <w:proofErr w:type="spellStart"/>
      <w:r w:rsidRPr="00D11200">
        <w:rPr>
          <w:rFonts w:ascii="Times New Roman" w:eastAsia="Times New Roman" w:hAnsi="Times New Roman" w:cs="David" w:hint="cs"/>
          <w:b/>
          <w:bCs/>
          <w:sz w:val="24"/>
          <w:szCs w:val="24"/>
          <w:rtl/>
          <w:lang w:eastAsia="he-IL"/>
        </w:rPr>
        <w:t>הגימלה</w:t>
      </w:r>
      <w:proofErr w:type="spellEnd"/>
      <w:r>
        <w:rPr>
          <w:rFonts w:ascii="Times New Roman" w:eastAsia="Times New Roman" w:hAnsi="Times New Roman" w:cs="David" w:hint="cs"/>
          <w:b/>
          <w:bCs/>
          <w:sz w:val="24"/>
          <w:szCs w:val="24"/>
          <w:rtl/>
          <w:lang w:eastAsia="he-IL"/>
        </w:rPr>
        <w:t>, והנ</w:t>
      </w:r>
      <w:r w:rsidR="00E24065" w:rsidRPr="00E24065">
        <w:rPr>
          <w:rFonts w:ascii="Times New Roman" w:eastAsia="Times New Roman" w:hAnsi="Times New Roman" w:cs="David" w:hint="cs"/>
          <w:b/>
          <w:bCs/>
          <w:sz w:val="24"/>
          <w:szCs w:val="24"/>
          <w:rtl/>
          <w:lang w:eastAsia="he-IL"/>
        </w:rPr>
        <w:t xml:space="preserve">ציבות היא שהתכתבה עם המערער בפועל </w:t>
      </w:r>
      <w:r>
        <w:rPr>
          <w:rFonts w:ascii="Times New Roman" w:eastAsia="Times New Roman" w:hAnsi="Times New Roman" w:cs="David" w:hint="cs"/>
          <w:b/>
          <w:bCs/>
          <w:sz w:val="24"/>
          <w:szCs w:val="24"/>
          <w:rtl/>
          <w:lang w:eastAsia="he-IL"/>
        </w:rPr>
        <w:t>בעניין זה,</w:t>
      </w:r>
      <w:r w:rsidR="00E24065" w:rsidRPr="00E24065">
        <w:rPr>
          <w:rFonts w:ascii="Times New Roman" w:eastAsia="Times New Roman" w:hAnsi="Times New Roman" w:cs="David" w:hint="cs"/>
          <w:b/>
          <w:bCs/>
          <w:sz w:val="24"/>
          <w:szCs w:val="24"/>
          <w:rtl/>
          <w:lang w:eastAsia="he-IL"/>
        </w:rPr>
        <w:t xml:space="preserve"> ולא </w:t>
      </w:r>
      <w:proofErr w:type="spellStart"/>
      <w:r w:rsidR="00E24065" w:rsidRPr="00E24065">
        <w:rPr>
          <w:rFonts w:ascii="Times New Roman" w:eastAsia="Times New Roman" w:hAnsi="Times New Roman" w:cs="David" w:hint="cs"/>
          <w:b/>
          <w:bCs/>
          <w:sz w:val="24"/>
          <w:szCs w:val="24"/>
          <w:rtl/>
          <w:lang w:eastAsia="he-IL"/>
        </w:rPr>
        <w:t>מינהלת</w:t>
      </w:r>
      <w:proofErr w:type="spellEnd"/>
      <w:r w:rsidR="00E24065" w:rsidRPr="00E24065">
        <w:rPr>
          <w:rFonts w:ascii="Times New Roman" w:eastAsia="Times New Roman" w:hAnsi="Times New Roman" w:cs="David" w:hint="cs"/>
          <w:b/>
          <w:bCs/>
          <w:sz w:val="24"/>
          <w:szCs w:val="24"/>
          <w:rtl/>
          <w:lang w:eastAsia="he-IL"/>
        </w:rPr>
        <w:t xml:space="preserve"> </w:t>
      </w:r>
      <w:proofErr w:type="spellStart"/>
      <w:r w:rsidR="00E24065" w:rsidRPr="00E24065">
        <w:rPr>
          <w:rFonts w:ascii="Times New Roman" w:eastAsia="Times New Roman" w:hAnsi="Times New Roman" w:cs="David" w:hint="cs"/>
          <w:b/>
          <w:bCs/>
          <w:sz w:val="24"/>
          <w:szCs w:val="24"/>
          <w:rtl/>
          <w:lang w:eastAsia="he-IL"/>
        </w:rPr>
        <w:t>גימלאות</w:t>
      </w:r>
      <w:proofErr w:type="spellEnd"/>
      <w:r w:rsidR="00E24065" w:rsidRPr="00D11200">
        <w:rPr>
          <w:rFonts w:ascii="Times New Roman" w:eastAsia="Times New Roman" w:hAnsi="Times New Roman" w:cs="David"/>
          <w:b/>
          <w:bCs/>
          <w:sz w:val="24"/>
          <w:szCs w:val="24"/>
          <w:rtl/>
          <w:lang w:eastAsia="he-IL"/>
        </w:rPr>
        <w:t xml:space="preserve">. </w:t>
      </w:r>
    </w:p>
    <w:p w:rsidR="00E24065" w:rsidRPr="0060762D" w:rsidRDefault="00E24065" w:rsidP="0060762D">
      <w:pPr>
        <w:numPr>
          <w:ilvl w:val="0"/>
          <w:numId w:val="1"/>
        </w:numPr>
        <w:tabs>
          <w:tab w:val="left" w:pos="566"/>
        </w:tabs>
        <w:spacing w:after="200" w:line="360" w:lineRule="auto"/>
        <w:ind w:left="360" w:hanging="540"/>
        <w:jc w:val="both"/>
        <w:rPr>
          <w:rFonts w:ascii="Times New Roman" w:eastAsia="Times New Roman" w:hAnsi="Times New Roman" w:cs="David"/>
          <w:sz w:val="24"/>
          <w:szCs w:val="24"/>
          <w:lang w:eastAsia="he-IL"/>
        </w:rPr>
      </w:pPr>
      <w:r w:rsidRPr="00AA1A89">
        <w:rPr>
          <w:rFonts w:ascii="Times New Roman" w:eastAsia="Times New Roman" w:hAnsi="Times New Roman" w:cs="David" w:hint="cs"/>
          <w:sz w:val="24"/>
          <w:szCs w:val="24"/>
          <w:rtl/>
          <w:lang w:eastAsia="he-IL"/>
        </w:rPr>
        <w:t>בנסיבות אלה, וכפי שנוסיף ונפרט להלן, הניסיון של המשיבות להציג תמונה שונה</w:t>
      </w:r>
      <w:r w:rsidR="00D02C29" w:rsidRPr="00AA1A89">
        <w:rPr>
          <w:rFonts w:ascii="Times New Roman" w:eastAsia="Times New Roman" w:hAnsi="Times New Roman" w:cs="David" w:hint="cs"/>
          <w:sz w:val="24"/>
          <w:szCs w:val="24"/>
          <w:rtl/>
          <w:lang w:eastAsia="he-IL"/>
        </w:rPr>
        <w:t xml:space="preserve">, לפיה </w:t>
      </w:r>
      <w:proofErr w:type="spellStart"/>
      <w:r w:rsidR="00D02C29" w:rsidRPr="00AA1A89">
        <w:rPr>
          <w:rFonts w:ascii="Times New Roman" w:eastAsia="Times New Roman" w:hAnsi="Times New Roman" w:cs="David" w:hint="cs"/>
          <w:sz w:val="24"/>
          <w:szCs w:val="24"/>
          <w:rtl/>
          <w:lang w:eastAsia="he-IL"/>
        </w:rPr>
        <w:t>מינהל</w:t>
      </w:r>
      <w:proofErr w:type="spellEnd"/>
      <w:r w:rsidR="00D02C29" w:rsidRPr="00AA1A89">
        <w:rPr>
          <w:rFonts w:ascii="Times New Roman" w:eastAsia="Times New Roman" w:hAnsi="Times New Roman" w:cs="David" w:hint="cs"/>
          <w:sz w:val="24"/>
          <w:szCs w:val="24"/>
          <w:rtl/>
          <w:lang w:eastAsia="he-IL"/>
        </w:rPr>
        <w:t xml:space="preserve"> </w:t>
      </w:r>
      <w:proofErr w:type="spellStart"/>
      <w:r w:rsidR="00D02C29" w:rsidRPr="00AA1A89">
        <w:rPr>
          <w:rFonts w:ascii="Times New Roman" w:eastAsia="Times New Roman" w:hAnsi="Times New Roman" w:cs="David" w:hint="cs"/>
          <w:sz w:val="24"/>
          <w:szCs w:val="24"/>
          <w:rtl/>
          <w:lang w:eastAsia="he-IL"/>
        </w:rPr>
        <w:t>הגימלאות</w:t>
      </w:r>
      <w:proofErr w:type="spellEnd"/>
      <w:r w:rsidR="00D02C29" w:rsidRPr="00AA1A89">
        <w:rPr>
          <w:rFonts w:ascii="Times New Roman" w:eastAsia="Times New Roman" w:hAnsi="Times New Roman" w:cs="David" w:hint="cs"/>
          <w:sz w:val="24"/>
          <w:szCs w:val="24"/>
          <w:rtl/>
          <w:lang w:eastAsia="he-IL"/>
        </w:rPr>
        <w:t xml:space="preserve"> קיבל את ההחלטה,</w:t>
      </w:r>
      <w:r w:rsidRPr="00AA1A89">
        <w:rPr>
          <w:rFonts w:ascii="Times New Roman" w:eastAsia="Times New Roman" w:hAnsi="Times New Roman" w:cs="David" w:hint="cs"/>
          <w:sz w:val="24"/>
          <w:szCs w:val="24"/>
          <w:rtl/>
          <w:lang w:eastAsia="he-IL"/>
        </w:rPr>
        <w:t xml:space="preserve"> אינו ראוי ו</w:t>
      </w:r>
      <w:r w:rsidR="00D02C29" w:rsidRPr="00497442">
        <w:rPr>
          <w:rFonts w:ascii="Times New Roman" w:eastAsia="Times New Roman" w:hAnsi="Times New Roman" w:cs="David" w:hint="cs"/>
          <w:sz w:val="24"/>
          <w:szCs w:val="24"/>
          <w:rtl/>
          <w:lang w:eastAsia="he-IL"/>
        </w:rPr>
        <w:t xml:space="preserve">אף </w:t>
      </w:r>
      <w:r w:rsidRPr="00497442">
        <w:rPr>
          <w:rFonts w:ascii="Times New Roman" w:eastAsia="Times New Roman" w:hAnsi="Times New Roman" w:cs="David" w:hint="cs"/>
          <w:sz w:val="24"/>
          <w:szCs w:val="24"/>
          <w:rtl/>
          <w:lang w:eastAsia="he-IL"/>
        </w:rPr>
        <w:t>נגוע בחוסר תום לב</w:t>
      </w:r>
      <w:r w:rsidR="00D02C29" w:rsidRPr="00497442">
        <w:rPr>
          <w:rFonts w:ascii="Times New Roman" w:eastAsia="Times New Roman" w:hAnsi="Times New Roman" w:cs="David" w:hint="cs"/>
          <w:sz w:val="24"/>
          <w:szCs w:val="24"/>
          <w:rtl/>
          <w:lang w:eastAsia="he-IL"/>
        </w:rPr>
        <w:t>.</w:t>
      </w:r>
      <w:r w:rsidRPr="00497442">
        <w:rPr>
          <w:rFonts w:ascii="Times New Roman" w:eastAsia="Times New Roman" w:hAnsi="Times New Roman" w:cs="David" w:hint="cs"/>
          <w:sz w:val="24"/>
          <w:szCs w:val="24"/>
          <w:rtl/>
          <w:lang w:eastAsia="he-IL"/>
        </w:rPr>
        <w:t xml:space="preserve"> מעבר לכך</w:t>
      </w:r>
      <w:r w:rsidR="00D02C29" w:rsidRPr="00497442">
        <w:rPr>
          <w:rFonts w:ascii="Times New Roman" w:eastAsia="Times New Roman" w:hAnsi="Times New Roman" w:cs="David" w:hint="cs"/>
          <w:sz w:val="24"/>
          <w:szCs w:val="24"/>
          <w:rtl/>
          <w:lang w:eastAsia="he-IL"/>
        </w:rPr>
        <w:t>, וכאמור ברישא,</w:t>
      </w:r>
      <w:r w:rsidRPr="00497442">
        <w:rPr>
          <w:rFonts w:ascii="Times New Roman" w:eastAsia="Times New Roman" w:hAnsi="Times New Roman" w:cs="David" w:hint="cs"/>
          <w:sz w:val="24"/>
          <w:szCs w:val="24"/>
          <w:rtl/>
          <w:lang w:eastAsia="he-IL"/>
        </w:rPr>
        <w:t xml:space="preserve"> המשיבות </w:t>
      </w:r>
      <w:r w:rsidR="00D02C29" w:rsidRPr="00497442">
        <w:rPr>
          <w:rFonts w:ascii="Times New Roman" w:eastAsia="Times New Roman" w:hAnsi="Times New Roman" w:cs="David" w:hint="cs"/>
          <w:sz w:val="24"/>
          <w:szCs w:val="24"/>
          <w:rtl/>
          <w:lang w:eastAsia="he-IL"/>
        </w:rPr>
        <w:t xml:space="preserve">אינן </w:t>
      </w:r>
      <w:r w:rsidRPr="00497442">
        <w:rPr>
          <w:rFonts w:ascii="Times New Roman" w:eastAsia="Times New Roman" w:hAnsi="Times New Roman" w:cs="David" w:hint="cs"/>
          <w:sz w:val="24"/>
          <w:szCs w:val="24"/>
          <w:rtl/>
          <w:lang w:eastAsia="he-IL"/>
        </w:rPr>
        <w:t>יכולות לטעון כי מדובר בהליך המתאים לדחייה על הסף, אלא לכל היותר מדובר בשאלות הדורשות ליבון ובירור</w:t>
      </w:r>
      <w:r w:rsidR="00AA1A89" w:rsidRPr="00497442">
        <w:rPr>
          <w:rFonts w:ascii="Times New Roman" w:eastAsia="Times New Roman" w:hAnsi="Times New Roman" w:cs="David" w:hint="cs"/>
          <w:sz w:val="24"/>
          <w:szCs w:val="24"/>
          <w:rtl/>
          <w:lang w:eastAsia="he-IL"/>
        </w:rPr>
        <w:t>.</w:t>
      </w:r>
      <w:r w:rsidRPr="00497442">
        <w:rPr>
          <w:rFonts w:ascii="Times New Roman" w:eastAsia="Times New Roman" w:hAnsi="Times New Roman" w:cs="David" w:hint="cs"/>
          <w:sz w:val="24"/>
          <w:szCs w:val="24"/>
          <w:rtl/>
          <w:lang w:eastAsia="he-IL"/>
        </w:rPr>
        <w:t xml:space="preserve"> </w:t>
      </w:r>
    </w:p>
    <w:p w:rsidR="002E4796" w:rsidRPr="00AA1A89" w:rsidRDefault="00D02C29" w:rsidP="00A857DA">
      <w:pPr>
        <w:numPr>
          <w:ilvl w:val="0"/>
          <w:numId w:val="1"/>
        </w:numPr>
        <w:tabs>
          <w:tab w:val="left" w:pos="566"/>
        </w:tabs>
        <w:spacing w:after="200" w:line="360" w:lineRule="auto"/>
        <w:ind w:left="360" w:hanging="540"/>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במסגרת השלמת הטיעון </w:t>
      </w:r>
      <w:r>
        <w:rPr>
          <w:rFonts w:ascii="Times New Roman" w:eastAsia="Times New Roman" w:hAnsi="Times New Roman" w:cs="David" w:hint="cs"/>
          <w:sz w:val="24"/>
          <w:szCs w:val="24"/>
          <w:rtl/>
          <w:lang w:eastAsia="he-IL"/>
        </w:rPr>
        <w:t>המשיבות</w:t>
      </w:r>
      <w:r w:rsidRPr="00E24065">
        <w:rPr>
          <w:rFonts w:ascii="Times New Roman" w:eastAsia="Times New Roman" w:hAnsi="Times New Roman" w:cs="David" w:hint="cs"/>
          <w:sz w:val="24"/>
          <w:szCs w:val="24"/>
          <w:rtl/>
          <w:lang w:eastAsia="he-IL"/>
        </w:rPr>
        <w:t xml:space="preserve"> </w:t>
      </w:r>
      <w:r w:rsidR="00E24065" w:rsidRPr="00D02C29">
        <w:rPr>
          <w:rFonts w:ascii="Times New Roman" w:eastAsia="Times New Roman" w:hAnsi="Times New Roman" w:cs="David" w:hint="eastAsia"/>
          <w:sz w:val="24"/>
          <w:szCs w:val="24"/>
          <w:rtl/>
          <w:lang w:eastAsia="he-IL"/>
        </w:rPr>
        <w:t>מתייחסות</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לשני</w:t>
      </w:r>
      <w:r w:rsidR="00E24065" w:rsidRPr="00D02C29">
        <w:rPr>
          <w:rFonts w:ascii="Times New Roman" w:eastAsia="Times New Roman" w:hAnsi="Times New Roman" w:cs="David"/>
          <w:sz w:val="24"/>
          <w:szCs w:val="24"/>
          <w:rtl/>
          <w:lang w:eastAsia="he-IL"/>
        </w:rPr>
        <w:t xml:space="preserve"> </w:t>
      </w:r>
      <w:r w:rsidR="00E24065" w:rsidRPr="00D02C29">
        <w:rPr>
          <w:rFonts w:ascii="Times New Roman" w:eastAsia="Times New Roman" w:hAnsi="Times New Roman" w:cs="David" w:hint="eastAsia"/>
          <w:sz w:val="24"/>
          <w:szCs w:val="24"/>
          <w:rtl/>
          <w:lang w:eastAsia="he-IL"/>
        </w:rPr>
        <w:t>מסמכים</w:t>
      </w:r>
      <w:r>
        <w:rPr>
          <w:rFonts w:ascii="Times New Roman" w:eastAsia="Times New Roman" w:hAnsi="Times New Roman" w:cs="David" w:hint="cs"/>
          <w:sz w:val="24"/>
          <w:szCs w:val="24"/>
          <w:rtl/>
          <w:lang w:eastAsia="he-IL"/>
        </w:rPr>
        <w:t xml:space="preserve">, אשר רלבנטיים לשאלת מי החליט </w:t>
      </w:r>
      <w:r w:rsidR="002E4796">
        <w:rPr>
          <w:rFonts w:ascii="Times New Roman" w:eastAsia="Times New Roman" w:hAnsi="Times New Roman" w:cs="David" w:hint="cs"/>
          <w:sz w:val="24"/>
          <w:szCs w:val="24"/>
          <w:rtl/>
          <w:lang w:eastAsia="he-IL"/>
        </w:rPr>
        <w:t>על נוסחת החישוב ומי מוסמך לקבל את ההחלטה</w:t>
      </w:r>
      <w:r w:rsidR="00E24065" w:rsidRPr="00D02C29">
        <w:rPr>
          <w:rFonts w:ascii="Times New Roman" w:eastAsia="Times New Roman" w:hAnsi="Times New Roman" w:cs="David"/>
          <w:sz w:val="24"/>
          <w:szCs w:val="24"/>
          <w:rtl/>
          <w:lang w:eastAsia="he-IL"/>
        </w:rPr>
        <w:t xml:space="preserve">: </w:t>
      </w:r>
      <w:r w:rsidR="002E4796" w:rsidRPr="00AA1A89">
        <w:rPr>
          <w:rFonts w:ascii="Times New Roman" w:eastAsia="Times New Roman" w:hAnsi="Times New Roman" w:cs="David"/>
          <w:sz w:val="24"/>
          <w:szCs w:val="24"/>
          <w:u w:val="single"/>
          <w:rtl/>
          <w:lang w:eastAsia="he-IL"/>
        </w:rPr>
        <w:t>(1)</w:t>
      </w:r>
      <w:r w:rsidR="002E4796">
        <w:rPr>
          <w:rFonts w:ascii="Times New Roman" w:eastAsia="Times New Roman" w:hAnsi="Times New Roman" w:cs="David" w:hint="cs"/>
          <w:sz w:val="24"/>
          <w:szCs w:val="24"/>
          <w:rtl/>
          <w:lang w:eastAsia="he-IL"/>
        </w:rPr>
        <w:t xml:space="preserve"> </w:t>
      </w:r>
      <w:r w:rsidRPr="00AA1A89">
        <w:rPr>
          <w:rFonts w:cs="David" w:hint="cs"/>
          <w:sz w:val="24"/>
          <w:szCs w:val="24"/>
          <w:rtl/>
        </w:rPr>
        <w:t>אישור</w:t>
      </w:r>
      <w:r w:rsidRPr="00AA1A89">
        <w:rPr>
          <w:rFonts w:cs="David"/>
          <w:sz w:val="24"/>
          <w:szCs w:val="24"/>
          <w:rtl/>
        </w:rPr>
        <w:t xml:space="preserve"> </w:t>
      </w:r>
      <w:proofErr w:type="spellStart"/>
      <w:r w:rsidRPr="00AA1A89">
        <w:rPr>
          <w:rFonts w:cs="David" w:hint="cs"/>
          <w:sz w:val="24"/>
          <w:szCs w:val="24"/>
          <w:rtl/>
        </w:rPr>
        <w:t>אישור</w:t>
      </w:r>
      <w:proofErr w:type="spellEnd"/>
      <w:r w:rsidRPr="00AA1A89">
        <w:rPr>
          <w:rFonts w:cs="David"/>
          <w:sz w:val="24"/>
          <w:szCs w:val="24"/>
          <w:rtl/>
        </w:rPr>
        <w:t xml:space="preserve"> </w:t>
      </w:r>
      <w:proofErr w:type="spellStart"/>
      <w:r w:rsidRPr="00AA1A89">
        <w:rPr>
          <w:rFonts w:cs="David" w:hint="cs"/>
          <w:sz w:val="24"/>
          <w:szCs w:val="24"/>
          <w:rtl/>
        </w:rPr>
        <w:t>נש</w:t>
      </w:r>
      <w:r w:rsidRPr="00AA1A89">
        <w:rPr>
          <w:rFonts w:cs="David"/>
          <w:sz w:val="24"/>
          <w:szCs w:val="24"/>
          <w:rtl/>
        </w:rPr>
        <w:t>"</w:t>
      </w:r>
      <w:r w:rsidRPr="00AA1A89">
        <w:rPr>
          <w:rFonts w:cs="David" w:hint="cs"/>
          <w:sz w:val="24"/>
          <w:szCs w:val="24"/>
          <w:rtl/>
        </w:rPr>
        <w:t>מ</w:t>
      </w:r>
      <w:proofErr w:type="spellEnd"/>
      <w:r w:rsidRPr="00AA1A89">
        <w:rPr>
          <w:rFonts w:cs="David"/>
          <w:sz w:val="24"/>
          <w:szCs w:val="24"/>
          <w:rtl/>
        </w:rPr>
        <w:t xml:space="preserve"> </w:t>
      </w:r>
      <w:r w:rsidRPr="00AA1A89">
        <w:rPr>
          <w:rFonts w:cs="David" w:hint="cs"/>
          <w:sz w:val="24"/>
          <w:szCs w:val="24"/>
          <w:rtl/>
        </w:rPr>
        <w:t>מיום</w:t>
      </w:r>
      <w:r w:rsidRPr="00AA1A89">
        <w:rPr>
          <w:rFonts w:cs="David"/>
          <w:sz w:val="24"/>
          <w:szCs w:val="24"/>
          <w:rtl/>
        </w:rPr>
        <w:t xml:space="preserve"> 21.8.2012 (</w:t>
      </w:r>
      <w:r w:rsidRPr="00AA1A89">
        <w:rPr>
          <w:rFonts w:cs="David" w:hint="cs"/>
          <w:sz w:val="24"/>
          <w:szCs w:val="24"/>
          <w:rtl/>
        </w:rPr>
        <w:t>שנשלח</w:t>
      </w:r>
      <w:r w:rsidRPr="00AA1A89">
        <w:rPr>
          <w:rFonts w:cs="David"/>
          <w:sz w:val="24"/>
          <w:szCs w:val="24"/>
          <w:rtl/>
        </w:rPr>
        <w:t xml:space="preserve"> </w:t>
      </w:r>
      <w:r w:rsidRPr="00AA1A89">
        <w:rPr>
          <w:rFonts w:cs="David" w:hint="cs"/>
          <w:sz w:val="24"/>
          <w:szCs w:val="24"/>
          <w:rtl/>
        </w:rPr>
        <w:t>בפועל</w:t>
      </w:r>
      <w:r w:rsidRPr="00AA1A89">
        <w:rPr>
          <w:rFonts w:cs="David"/>
          <w:sz w:val="24"/>
          <w:szCs w:val="24"/>
          <w:rtl/>
        </w:rPr>
        <w:t xml:space="preserve"> </w:t>
      </w:r>
      <w:proofErr w:type="spellStart"/>
      <w:r w:rsidRPr="00AA1A89">
        <w:rPr>
          <w:rFonts w:cs="David" w:hint="cs"/>
          <w:sz w:val="24"/>
          <w:szCs w:val="24"/>
          <w:rtl/>
        </w:rPr>
        <w:t>למינהל</w:t>
      </w:r>
      <w:proofErr w:type="spellEnd"/>
      <w:r w:rsidRPr="00AA1A89">
        <w:rPr>
          <w:rFonts w:cs="David"/>
          <w:sz w:val="24"/>
          <w:szCs w:val="24"/>
          <w:rtl/>
        </w:rPr>
        <w:t xml:space="preserve"> </w:t>
      </w:r>
      <w:proofErr w:type="spellStart"/>
      <w:r w:rsidRPr="00AA1A89">
        <w:rPr>
          <w:rFonts w:cs="David" w:hint="cs"/>
          <w:sz w:val="24"/>
          <w:szCs w:val="24"/>
          <w:rtl/>
        </w:rPr>
        <w:t>הגימלאות</w:t>
      </w:r>
      <w:proofErr w:type="spellEnd"/>
      <w:r w:rsidRPr="00AA1A89">
        <w:rPr>
          <w:rFonts w:cs="David"/>
          <w:sz w:val="24"/>
          <w:szCs w:val="24"/>
          <w:rtl/>
        </w:rPr>
        <w:t xml:space="preserve"> </w:t>
      </w:r>
      <w:r w:rsidRPr="00AA1A89">
        <w:rPr>
          <w:rFonts w:cs="David" w:hint="cs"/>
          <w:sz w:val="24"/>
          <w:szCs w:val="24"/>
          <w:rtl/>
        </w:rPr>
        <w:t>ביום</w:t>
      </w:r>
      <w:r w:rsidRPr="00AA1A89">
        <w:rPr>
          <w:rFonts w:cs="David"/>
          <w:sz w:val="24"/>
          <w:szCs w:val="24"/>
          <w:rtl/>
        </w:rPr>
        <w:t xml:space="preserve"> 03.12.2012)</w:t>
      </w:r>
      <w:r w:rsidR="002E4796">
        <w:rPr>
          <w:rFonts w:cs="David" w:hint="cs"/>
          <w:sz w:val="24"/>
          <w:szCs w:val="24"/>
          <w:rtl/>
        </w:rPr>
        <w:t>;</w:t>
      </w:r>
      <w:r w:rsidRPr="00AA1A89">
        <w:rPr>
          <w:rFonts w:cs="David"/>
          <w:sz w:val="24"/>
          <w:szCs w:val="24"/>
          <w:rtl/>
        </w:rPr>
        <w:t xml:space="preserve"> </w:t>
      </w:r>
      <w:r w:rsidR="002E4796" w:rsidRPr="00AA1A89">
        <w:rPr>
          <w:rFonts w:cs="David"/>
          <w:sz w:val="24"/>
          <w:szCs w:val="24"/>
          <w:u w:val="single"/>
          <w:rtl/>
        </w:rPr>
        <w:t>(2)</w:t>
      </w:r>
      <w:r w:rsidR="002E4796">
        <w:rPr>
          <w:rFonts w:cs="David" w:hint="cs"/>
          <w:sz w:val="24"/>
          <w:szCs w:val="24"/>
          <w:rtl/>
        </w:rPr>
        <w:t xml:space="preserve"> </w:t>
      </w:r>
      <w:r w:rsidRPr="00AA1A89">
        <w:rPr>
          <w:rFonts w:cs="David" w:hint="cs"/>
          <w:sz w:val="24"/>
          <w:szCs w:val="24"/>
          <w:rtl/>
        </w:rPr>
        <w:t>מכתבו</w:t>
      </w:r>
      <w:r w:rsidRPr="00AA1A89">
        <w:rPr>
          <w:rFonts w:cs="David"/>
          <w:sz w:val="24"/>
          <w:szCs w:val="24"/>
          <w:rtl/>
        </w:rPr>
        <w:t xml:space="preserve"> </w:t>
      </w:r>
      <w:r w:rsidRPr="00AA1A89">
        <w:rPr>
          <w:rFonts w:cs="David" w:hint="cs"/>
          <w:sz w:val="24"/>
          <w:szCs w:val="24"/>
          <w:rtl/>
        </w:rPr>
        <w:t>של</w:t>
      </w:r>
      <w:r w:rsidRPr="00AA1A89">
        <w:rPr>
          <w:rFonts w:cs="David"/>
          <w:sz w:val="24"/>
          <w:szCs w:val="24"/>
          <w:rtl/>
        </w:rPr>
        <w:t xml:space="preserve"> </w:t>
      </w:r>
      <w:r w:rsidRPr="00AA1A89">
        <w:rPr>
          <w:rFonts w:cs="David" w:hint="cs"/>
          <w:sz w:val="24"/>
          <w:szCs w:val="24"/>
          <w:rtl/>
        </w:rPr>
        <w:t>המערער</w:t>
      </w:r>
      <w:r w:rsidRPr="00AA1A89">
        <w:rPr>
          <w:rFonts w:cs="David"/>
          <w:sz w:val="24"/>
          <w:szCs w:val="24"/>
          <w:rtl/>
        </w:rPr>
        <w:t xml:space="preserve"> </w:t>
      </w:r>
      <w:r w:rsidRPr="00AA1A89">
        <w:rPr>
          <w:rFonts w:cs="David" w:hint="cs"/>
          <w:sz w:val="24"/>
          <w:szCs w:val="24"/>
          <w:rtl/>
        </w:rPr>
        <w:t>לנציבות</w:t>
      </w:r>
      <w:r w:rsidRPr="00AA1A89">
        <w:rPr>
          <w:rFonts w:cs="David"/>
          <w:sz w:val="24"/>
          <w:szCs w:val="24"/>
          <w:rtl/>
        </w:rPr>
        <w:t xml:space="preserve"> </w:t>
      </w:r>
      <w:r w:rsidRPr="00AA1A89">
        <w:rPr>
          <w:rFonts w:cs="David" w:hint="cs"/>
          <w:sz w:val="24"/>
          <w:szCs w:val="24"/>
          <w:rtl/>
        </w:rPr>
        <w:t>שירות</w:t>
      </w:r>
      <w:r w:rsidRPr="00AA1A89">
        <w:rPr>
          <w:rFonts w:cs="David"/>
          <w:sz w:val="24"/>
          <w:szCs w:val="24"/>
          <w:rtl/>
        </w:rPr>
        <w:t xml:space="preserve"> </w:t>
      </w:r>
      <w:r w:rsidRPr="00AA1A89">
        <w:rPr>
          <w:rFonts w:cs="David" w:hint="cs"/>
          <w:sz w:val="24"/>
          <w:szCs w:val="24"/>
          <w:rtl/>
        </w:rPr>
        <w:t>המדינה</w:t>
      </w:r>
      <w:r w:rsidRPr="00AA1A89">
        <w:rPr>
          <w:rFonts w:cs="David"/>
          <w:sz w:val="24"/>
          <w:szCs w:val="24"/>
          <w:rtl/>
        </w:rPr>
        <w:t xml:space="preserve"> </w:t>
      </w:r>
      <w:r w:rsidRPr="00AA1A89">
        <w:rPr>
          <w:rFonts w:cs="David" w:hint="cs"/>
          <w:sz w:val="24"/>
          <w:szCs w:val="24"/>
          <w:rtl/>
        </w:rPr>
        <w:t>מיום</w:t>
      </w:r>
      <w:r w:rsidRPr="00AA1A89">
        <w:rPr>
          <w:rFonts w:cs="David"/>
          <w:sz w:val="24"/>
          <w:szCs w:val="24"/>
          <w:rtl/>
        </w:rPr>
        <w:t xml:space="preserve"> 8.1.2013. </w:t>
      </w:r>
    </w:p>
    <w:p w:rsidR="00E24065" w:rsidRPr="00EA4BE9" w:rsidRDefault="002E4796" w:rsidP="00AA1A89">
      <w:pPr>
        <w:tabs>
          <w:tab w:val="left" w:pos="566"/>
        </w:tabs>
        <w:spacing w:after="200" w:line="360" w:lineRule="auto"/>
        <w:ind w:left="360"/>
        <w:jc w:val="both"/>
        <w:rPr>
          <w:rFonts w:ascii="Times New Roman" w:eastAsia="Times New Roman" w:hAnsi="Times New Roman" w:cs="David"/>
          <w:sz w:val="24"/>
          <w:szCs w:val="24"/>
          <w:lang w:eastAsia="he-IL"/>
        </w:rPr>
      </w:pPr>
      <w:r w:rsidRPr="00EA4BE9">
        <w:rPr>
          <w:rFonts w:ascii="Times New Roman" w:eastAsia="Times New Roman" w:hAnsi="Times New Roman" w:cs="David" w:hint="cs"/>
          <w:sz w:val="24"/>
          <w:szCs w:val="24"/>
          <w:rtl/>
          <w:lang w:eastAsia="he-IL"/>
        </w:rPr>
        <w:t xml:space="preserve">להלן נתייחס לשני המסמכים האמורים, על מנת </w:t>
      </w:r>
      <w:r w:rsidR="00E24065" w:rsidRPr="00EA4BE9">
        <w:rPr>
          <w:rFonts w:ascii="Times New Roman" w:eastAsia="Times New Roman" w:hAnsi="Times New Roman" w:cs="David" w:hint="eastAsia"/>
          <w:sz w:val="24"/>
          <w:szCs w:val="24"/>
          <w:rtl/>
          <w:lang w:eastAsia="he-IL"/>
        </w:rPr>
        <w:t>להבהיר</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את</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האמור</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בהם</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ולחדד</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את</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הטענות</w:t>
      </w:r>
      <w:r w:rsidR="00E24065" w:rsidRPr="00EA4BE9">
        <w:rPr>
          <w:rFonts w:ascii="Times New Roman" w:eastAsia="Times New Roman" w:hAnsi="Times New Roman" w:cs="David"/>
          <w:sz w:val="24"/>
          <w:szCs w:val="24"/>
          <w:rtl/>
          <w:lang w:eastAsia="he-IL"/>
        </w:rPr>
        <w:t xml:space="preserve"> </w:t>
      </w:r>
      <w:r w:rsidR="00E24065" w:rsidRPr="00EA4BE9">
        <w:rPr>
          <w:rFonts w:ascii="Times New Roman" w:eastAsia="Times New Roman" w:hAnsi="Times New Roman" w:cs="David" w:hint="eastAsia"/>
          <w:sz w:val="24"/>
          <w:szCs w:val="24"/>
          <w:rtl/>
          <w:lang w:eastAsia="he-IL"/>
        </w:rPr>
        <w:t>בהקשר</w:t>
      </w:r>
      <w:r w:rsidRPr="00EA4BE9">
        <w:rPr>
          <w:rFonts w:ascii="Times New Roman" w:eastAsia="Times New Roman" w:hAnsi="Times New Roman" w:cs="David" w:hint="cs"/>
          <w:sz w:val="24"/>
          <w:szCs w:val="24"/>
          <w:rtl/>
          <w:lang w:eastAsia="he-IL"/>
        </w:rPr>
        <w:t>ים הנוגעים להכרעה בסוגיית נוסחת החישוב</w:t>
      </w:r>
      <w:r w:rsidR="00E24065" w:rsidRPr="00EA4BE9">
        <w:rPr>
          <w:rFonts w:ascii="Times New Roman" w:eastAsia="Times New Roman" w:hAnsi="Times New Roman" w:cs="David" w:hint="cs"/>
          <w:sz w:val="24"/>
          <w:szCs w:val="24"/>
          <w:rtl/>
          <w:lang w:eastAsia="he-IL"/>
        </w:rPr>
        <w:t xml:space="preserve">:  </w:t>
      </w:r>
    </w:p>
    <w:p w:rsidR="002E4796" w:rsidRPr="00EA4BE9" w:rsidRDefault="002E4796" w:rsidP="00EA4BE9">
      <w:pPr>
        <w:numPr>
          <w:ilvl w:val="1"/>
          <w:numId w:val="1"/>
        </w:numPr>
        <w:tabs>
          <w:tab w:val="clear" w:pos="792"/>
          <w:tab w:val="left" w:pos="1214"/>
        </w:tabs>
        <w:spacing w:after="200" w:line="360" w:lineRule="auto"/>
        <w:ind w:left="1214" w:hanging="612"/>
        <w:jc w:val="both"/>
        <w:rPr>
          <w:rFonts w:cs="David"/>
          <w:sz w:val="24"/>
          <w:szCs w:val="24"/>
        </w:rPr>
      </w:pPr>
      <w:r w:rsidRPr="00EA4BE9">
        <w:rPr>
          <w:rFonts w:cs="David" w:hint="cs"/>
          <w:sz w:val="24"/>
          <w:szCs w:val="24"/>
          <w:u w:val="single"/>
          <w:rtl/>
        </w:rPr>
        <w:t>ראשית</w:t>
      </w:r>
      <w:r w:rsidRPr="00EA4BE9">
        <w:rPr>
          <w:rFonts w:cs="David"/>
          <w:sz w:val="24"/>
          <w:szCs w:val="24"/>
          <w:rtl/>
        </w:rPr>
        <w:t xml:space="preserve">, </w:t>
      </w:r>
      <w:r w:rsidRPr="00EA4BE9">
        <w:rPr>
          <w:rFonts w:cs="David" w:hint="cs"/>
          <w:sz w:val="24"/>
          <w:szCs w:val="24"/>
          <w:rtl/>
        </w:rPr>
        <w:t>בסעיף</w:t>
      </w:r>
      <w:r w:rsidRPr="00EA4BE9">
        <w:rPr>
          <w:rFonts w:cs="David"/>
          <w:sz w:val="24"/>
          <w:szCs w:val="24"/>
          <w:rtl/>
        </w:rPr>
        <w:t xml:space="preserve"> 2 </w:t>
      </w:r>
      <w:r w:rsidRPr="00EA4BE9">
        <w:rPr>
          <w:rFonts w:cs="David" w:hint="cs"/>
          <w:sz w:val="24"/>
          <w:szCs w:val="24"/>
          <w:rtl/>
        </w:rPr>
        <w:t>להשלמת</w:t>
      </w:r>
      <w:r w:rsidRPr="00EA4BE9">
        <w:rPr>
          <w:rFonts w:cs="David"/>
          <w:sz w:val="24"/>
          <w:szCs w:val="24"/>
          <w:rtl/>
        </w:rPr>
        <w:t xml:space="preserve"> </w:t>
      </w:r>
      <w:r w:rsidRPr="00EA4BE9">
        <w:rPr>
          <w:rFonts w:cs="David" w:hint="cs"/>
          <w:sz w:val="24"/>
          <w:szCs w:val="24"/>
          <w:rtl/>
        </w:rPr>
        <w:t>הטיעון</w:t>
      </w:r>
      <w:r w:rsidRPr="00EA4BE9">
        <w:rPr>
          <w:rFonts w:cs="David"/>
          <w:sz w:val="24"/>
          <w:szCs w:val="24"/>
          <w:rtl/>
        </w:rPr>
        <w:t xml:space="preserve"> </w:t>
      </w:r>
      <w:r w:rsidRPr="00EA4BE9">
        <w:rPr>
          <w:rFonts w:cs="David" w:hint="cs"/>
          <w:sz w:val="24"/>
          <w:szCs w:val="24"/>
          <w:rtl/>
        </w:rPr>
        <w:t>כתבו</w:t>
      </w:r>
      <w:r w:rsidRPr="00EA4BE9">
        <w:rPr>
          <w:rFonts w:cs="David"/>
          <w:sz w:val="24"/>
          <w:szCs w:val="24"/>
          <w:rtl/>
        </w:rPr>
        <w:t xml:space="preserve"> </w:t>
      </w:r>
      <w:r w:rsidRPr="00EA4BE9">
        <w:rPr>
          <w:rFonts w:cs="David" w:hint="cs"/>
          <w:sz w:val="24"/>
          <w:szCs w:val="24"/>
          <w:rtl/>
        </w:rPr>
        <w:t>המשיבות</w:t>
      </w:r>
      <w:r w:rsidRPr="00EA4BE9">
        <w:rPr>
          <w:rFonts w:cs="David"/>
          <w:sz w:val="24"/>
          <w:szCs w:val="24"/>
          <w:rtl/>
        </w:rPr>
        <w:t xml:space="preserve">, </w:t>
      </w:r>
      <w:r w:rsidRPr="00EA4BE9">
        <w:rPr>
          <w:rFonts w:cs="David" w:hint="cs"/>
          <w:sz w:val="24"/>
          <w:szCs w:val="24"/>
          <w:rtl/>
        </w:rPr>
        <w:t>כי</w:t>
      </w:r>
      <w:r w:rsidRPr="00EA4BE9">
        <w:rPr>
          <w:rFonts w:cs="David"/>
          <w:sz w:val="24"/>
          <w:szCs w:val="24"/>
          <w:rtl/>
        </w:rPr>
        <w:t xml:space="preserve"> </w:t>
      </w:r>
      <w:r w:rsidRPr="00EA4BE9">
        <w:rPr>
          <w:rFonts w:cs="David" w:hint="cs"/>
          <w:sz w:val="24"/>
          <w:szCs w:val="24"/>
          <w:rtl/>
        </w:rPr>
        <w:t>אישור</w:t>
      </w:r>
      <w:r w:rsidRPr="00EA4BE9">
        <w:rPr>
          <w:rFonts w:cs="David"/>
          <w:sz w:val="24"/>
          <w:szCs w:val="24"/>
          <w:rtl/>
        </w:rPr>
        <w:t xml:space="preserve"> </w:t>
      </w:r>
      <w:proofErr w:type="spellStart"/>
      <w:r w:rsidRPr="00EA4BE9">
        <w:rPr>
          <w:rFonts w:cs="David" w:hint="cs"/>
          <w:sz w:val="24"/>
          <w:szCs w:val="24"/>
          <w:rtl/>
        </w:rPr>
        <w:t>נש</w:t>
      </w:r>
      <w:r w:rsidRPr="00EA4BE9">
        <w:rPr>
          <w:rFonts w:cs="David"/>
          <w:sz w:val="24"/>
          <w:szCs w:val="24"/>
          <w:rtl/>
        </w:rPr>
        <w:t>"</w:t>
      </w:r>
      <w:r w:rsidRPr="00EA4BE9">
        <w:rPr>
          <w:rFonts w:cs="David" w:hint="cs"/>
          <w:sz w:val="24"/>
          <w:szCs w:val="24"/>
          <w:rtl/>
        </w:rPr>
        <w:t>מ</w:t>
      </w:r>
      <w:proofErr w:type="spellEnd"/>
      <w:r w:rsidRPr="00EA4BE9">
        <w:rPr>
          <w:rFonts w:cs="David"/>
          <w:sz w:val="24"/>
          <w:szCs w:val="24"/>
          <w:rtl/>
        </w:rPr>
        <w:t xml:space="preserve"> </w:t>
      </w:r>
      <w:r w:rsidRPr="00EA4BE9">
        <w:rPr>
          <w:rFonts w:cs="David" w:hint="cs"/>
          <w:sz w:val="24"/>
          <w:szCs w:val="24"/>
          <w:rtl/>
        </w:rPr>
        <w:t>הובא</w:t>
      </w:r>
      <w:r w:rsidRPr="00EA4BE9">
        <w:rPr>
          <w:rFonts w:cs="David"/>
          <w:sz w:val="24"/>
          <w:szCs w:val="24"/>
          <w:rtl/>
        </w:rPr>
        <w:t xml:space="preserve"> </w:t>
      </w:r>
      <w:r w:rsidRPr="00EA4BE9">
        <w:rPr>
          <w:rFonts w:cs="David" w:hint="cs"/>
          <w:sz w:val="24"/>
          <w:szCs w:val="24"/>
          <w:rtl/>
        </w:rPr>
        <w:t>לידיעתו</w:t>
      </w:r>
      <w:r w:rsidRPr="00EA4BE9">
        <w:rPr>
          <w:rFonts w:cs="David"/>
          <w:sz w:val="24"/>
          <w:szCs w:val="24"/>
          <w:rtl/>
        </w:rPr>
        <w:t xml:space="preserve"> </w:t>
      </w:r>
      <w:r w:rsidRPr="00EA4BE9">
        <w:rPr>
          <w:rFonts w:cs="David" w:hint="cs"/>
          <w:sz w:val="24"/>
          <w:szCs w:val="24"/>
          <w:rtl/>
        </w:rPr>
        <w:t>של</w:t>
      </w:r>
      <w:r w:rsidRPr="00EA4BE9">
        <w:rPr>
          <w:rFonts w:cs="David"/>
          <w:sz w:val="24"/>
          <w:szCs w:val="24"/>
          <w:rtl/>
        </w:rPr>
        <w:t xml:space="preserve"> </w:t>
      </w:r>
      <w:r w:rsidRPr="00EA4BE9">
        <w:rPr>
          <w:rFonts w:cs="David" w:hint="cs"/>
          <w:sz w:val="24"/>
          <w:szCs w:val="24"/>
          <w:rtl/>
        </w:rPr>
        <w:t>המערער</w:t>
      </w:r>
      <w:r w:rsidRPr="00EA4BE9">
        <w:rPr>
          <w:rFonts w:cs="David"/>
          <w:sz w:val="24"/>
          <w:szCs w:val="24"/>
          <w:rtl/>
        </w:rPr>
        <w:t xml:space="preserve"> "</w:t>
      </w:r>
      <w:r w:rsidRPr="00EA4BE9">
        <w:rPr>
          <w:rFonts w:cs="David" w:hint="cs"/>
          <w:i/>
          <w:iCs/>
          <w:sz w:val="24"/>
          <w:szCs w:val="24"/>
          <w:rtl/>
        </w:rPr>
        <w:t>ביום</w:t>
      </w:r>
      <w:r w:rsidRPr="00EA4BE9">
        <w:rPr>
          <w:rFonts w:cs="David"/>
          <w:i/>
          <w:iCs/>
          <w:sz w:val="24"/>
          <w:szCs w:val="24"/>
          <w:rtl/>
        </w:rPr>
        <w:t xml:space="preserve"> 3.12.2012 </w:t>
      </w:r>
      <w:r w:rsidRPr="00EA4BE9">
        <w:rPr>
          <w:rFonts w:cs="David" w:hint="cs"/>
          <w:i/>
          <w:iCs/>
          <w:sz w:val="24"/>
          <w:szCs w:val="24"/>
          <w:rtl/>
        </w:rPr>
        <w:t>באמצעות</w:t>
      </w:r>
      <w:r w:rsidRPr="00EA4BE9">
        <w:rPr>
          <w:rFonts w:cs="David"/>
          <w:i/>
          <w:iCs/>
          <w:sz w:val="24"/>
          <w:szCs w:val="24"/>
          <w:rtl/>
        </w:rPr>
        <w:t xml:space="preserve"> </w:t>
      </w:r>
      <w:r w:rsidRPr="00EA4BE9">
        <w:rPr>
          <w:rFonts w:cs="David" w:hint="cs"/>
          <w:i/>
          <w:iCs/>
          <w:sz w:val="24"/>
          <w:szCs w:val="24"/>
          <w:rtl/>
        </w:rPr>
        <w:t>הפקס</w:t>
      </w:r>
      <w:r w:rsidRPr="00EA4BE9">
        <w:rPr>
          <w:rFonts w:cs="David"/>
          <w:i/>
          <w:iCs/>
          <w:sz w:val="24"/>
          <w:szCs w:val="24"/>
          <w:rtl/>
        </w:rPr>
        <w:t>..."</w:t>
      </w:r>
      <w:r w:rsidRPr="00EA4BE9">
        <w:rPr>
          <w:rFonts w:cs="David"/>
          <w:sz w:val="24"/>
          <w:szCs w:val="24"/>
          <w:rtl/>
        </w:rPr>
        <w:t xml:space="preserve">. </w:t>
      </w:r>
      <w:r w:rsidRPr="00EA4BE9">
        <w:rPr>
          <w:rFonts w:cs="David" w:hint="cs"/>
          <w:sz w:val="24"/>
          <w:szCs w:val="24"/>
          <w:rtl/>
        </w:rPr>
        <w:t>המשיבות</w:t>
      </w:r>
      <w:r w:rsidRPr="00EA4BE9">
        <w:rPr>
          <w:rFonts w:cs="David"/>
          <w:sz w:val="24"/>
          <w:szCs w:val="24"/>
          <w:rtl/>
        </w:rPr>
        <w:t xml:space="preserve"> </w:t>
      </w:r>
      <w:r w:rsidRPr="00EA4BE9">
        <w:rPr>
          <w:rFonts w:cs="David" w:hint="cs"/>
          <w:sz w:val="24"/>
          <w:szCs w:val="24"/>
          <w:rtl/>
        </w:rPr>
        <w:t>אינן</w:t>
      </w:r>
      <w:r w:rsidRPr="00EA4BE9">
        <w:rPr>
          <w:rFonts w:cs="David"/>
          <w:sz w:val="24"/>
          <w:szCs w:val="24"/>
          <w:rtl/>
        </w:rPr>
        <w:t xml:space="preserve"> </w:t>
      </w:r>
      <w:r w:rsidRPr="00EA4BE9">
        <w:rPr>
          <w:rFonts w:cs="David" w:hint="cs"/>
          <w:sz w:val="24"/>
          <w:szCs w:val="24"/>
          <w:rtl/>
        </w:rPr>
        <w:t>מדייקות</w:t>
      </w:r>
      <w:r w:rsidRPr="00EA4BE9">
        <w:rPr>
          <w:rFonts w:cs="David"/>
          <w:sz w:val="24"/>
          <w:szCs w:val="24"/>
          <w:rtl/>
        </w:rPr>
        <w:t xml:space="preserve"> </w:t>
      </w:r>
      <w:r w:rsidRPr="00EA4BE9">
        <w:rPr>
          <w:rFonts w:cs="David" w:hint="cs"/>
          <w:sz w:val="24"/>
          <w:szCs w:val="24"/>
          <w:rtl/>
        </w:rPr>
        <w:t>שכן</w:t>
      </w:r>
      <w:r w:rsidRPr="00EA4BE9">
        <w:rPr>
          <w:rFonts w:cs="David"/>
          <w:sz w:val="24"/>
          <w:szCs w:val="24"/>
          <w:rtl/>
        </w:rPr>
        <w:t xml:space="preserve"> </w:t>
      </w:r>
      <w:r w:rsidRPr="00EA4BE9">
        <w:rPr>
          <w:rFonts w:cs="David" w:hint="cs"/>
          <w:sz w:val="24"/>
          <w:szCs w:val="24"/>
          <w:rtl/>
        </w:rPr>
        <w:t>המערער</w:t>
      </w:r>
      <w:r w:rsidRPr="00EA4BE9">
        <w:rPr>
          <w:rFonts w:cs="David"/>
          <w:sz w:val="24"/>
          <w:szCs w:val="24"/>
          <w:rtl/>
        </w:rPr>
        <w:t xml:space="preserve"> </w:t>
      </w:r>
      <w:r w:rsidRPr="00EA4BE9">
        <w:rPr>
          <w:rFonts w:cs="David" w:hint="cs"/>
          <w:sz w:val="24"/>
          <w:szCs w:val="24"/>
          <w:rtl/>
        </w:rPr>
        <w:t>לא</w:t>
      </w:r>
      <w:r w:rsidRPr="00EA4BE9">
        <w:rPr>
          <w:rFonts w:cs="David"/>
          <w:sz w:val="24"/>
          <w:szCs w:val="24"/>
          <w:rtl/>
        </w:rPr>
        <w:t xml:space="preserve"> </w:t>
      </w:r>
      <w:r w:rsidRPr="00EA4BE9">
        <w:rPr>
          <w:rFonts w:cs="David" w:hint="cs"/>
          <w:sz w:val="24"/>
          <w:szCs w:val="24"/>
          <w:rtl/>
        </w:rPr>
        <w:t>טען</w:t>
      </w:r>
      <w:r w:rsidRPr="00EA4BE9">
        <w:rPr>
          <w:rFonts w:cs="David"/>
          <w:sz w:val="24"/>
          <w:szCs w:val="24"/>
          <w:rtl/>
        </w:rPr>
        <w:t xml:space="preserve"> </w:t>
      </w:r>
      <w:r w:rsidRPr="00EA4BE9">
        <w:rPr>
          <w:rFonts w:cs="David" w:hint="cs"/>
          <w:sz w:val="24"/>
          <w:szCs w:val="24"/>
          <w:rtl/>
        </w:rPr>
        <w:t>שהוא</w:t>
      </w:r>
      <w:r w:rsidRPr="00EA4BE9">
        <w:rPr>
          <w:rFonts w:cs="David"/>
          <w:sz w:val="24"/>
          <w:szCs w:val="24"/>
          <w:rtl/>
        </w:rPr>
        <w:t xml:space="preserve"> </w:t>
      </w:r>
      <w:r w:rsidRPr="00EA4BE9">
        <w:rPr>
          <w:rFonts w:cs="David" w:hint="cs"/>
          <w:sz w:val="24"/>
          <w:szCs w:val="24"/>
          <w:rtl/>
        </w:rPr>
        <w:t>זה</w:t>
      </w:r>
      <w:r w:rsidRPr="00EA4BE9">
        <w:rPr>
          <w:rFonts w:cs="David"/>
          <w:sz w:val="24"/>
          <w:szCs w:val="24"/>
          <w:rtl/>
        </w:rPr>
        <w:t xml:space="preserve"> </w:t>
      </w:r>
      <w:r w:rsidRPr="00EA4BE9">
        <w:rPr>
          <w:rFonts w:cs="David" w:hint="cs"/>
          <w:sz w:val="24"/>
          <w:szCs w:val="24"/>
          <w:rtl/>
        </w:rPr>
        <w:t>שקיבל</w:t>
      </w:r>
      <w:r w:rsidRPr="00EA4BE9">
        <w:rPr>
          <w:rFonts w:cs="David"/>
          <w:sz w:val="24"/>
          <w:szCs w:val="24"/>
          <w:rtl/>
        </w:rPr>
        <w:t xml:space="preserve"> </w:t>
      </w:r>
      <w:r w:rsidRPr="00EA4BE9">
        <w:rPr>
          <w:rFonts w:cs="David" w:hint="cs"/>
          <w:sz w:val="24"/>
          <w:szCs w:val="24"/>
          <w:rtl/>
        </w:rPr>
        <w:t>את</w:t>
      </w:r>
      <w:r w:rsidRPr="00EA4BE9">
        <w:rPr>
          <w:rFonts w:cs="David"/>
          <w:sz w:val="24"/>
          <w:szCs w:val="24"/>
          <w:rtl/>
        </w:rPr>
        <w:t xml:space="preserve"> </w:t>
      </w:r>
      <w:r w:rsidRPr="00EA4BE9">
        <w:rPr>
          <w:rFonts w:cs="David" w:hint="cs"/>
          <w:sz w:val="24"/>
          <w:szCs w:val="24"/>
          <w:rtl/>
        </w:rPr>
        <w:t>אישור</w:t>
      </w:r>
      <w:r w:rsidRPr="00EA4BE9">
        <w:rPr>
          <w:rFonts w:cs="David"/>
          <w:sz w:val="24"/>
          <w:szCs w:val="24"/>
          <w:rtl/>
        </w:rPr>
        <w:t xml:space="preserve"> </w:t>
      </w:r>
      <w:proofErr w:type="spellStart"/>
      <w:r w:rsidRPr="00EA4BE9">
        <w:rPr>
          <w:rFonts w:cs="David" w:hint="cs"/>
          <w:sz w:val="24"/>
          <w:szCs w:val="24"/>
          <w:rtl/>
        </w:rPr>
        <w:t>נש</w:t>
      </w:r>
      <w:r w:rsidRPr="00EA4BE9">
        <w:rPr>
          <w:rFonts w:cs="David"/>
          <w:sz w:val="24"/>
          <w:szCs w:val="24"/>
          <w:rtl/>
        </w:rPr>
        <w:t>"</w:t>
      </w:r>
      <w:r w:rsidRPr="00EA4BE9">
        <w:rPr>
          <w:rFonts w:cs="David" w:hint="cs"/>
          <w:sz w:val="24"/>
          <w:szCs w:val="24"/>
          <w:rtl/>
        </w:rPr>
        <w:t>מ</w:t>
      </w:r>
      <w:proofErr w:type="spellEnd"/>
      <w:r w:rsidRPr="00EA4BE9">
        <w:rPr>
          <w:rFonts w:cs="David"/>
          <w:sz w:val="24"/>
          <w:szCs w:val="24"/>
          <w:rtl/>
        </w:rPr>
        <w:t xml:space="preserve"> </w:t>
      </w:r>
      <w:r w:rsidRPr="00EA4BE9">
        <w:rPr>
          <w:rFonts w:cs="David" w:hint="cs"/>
          <w:sz w:val="24"/>
          <w:szCs w:val="24"/>
          <w:rtl/>
        </w:rPr>
        <w:t>באמצעות</w:t>
      </w:r>
      <w:r w:rsidRPr="00EA4BE9">
        <w:rPr>
          <w:rFonts w:cs="David"/>
          <w:sz w:val="24"/>
          <w:szCs w:val="24"/>
          <w:rtl/>
        </w:rPr>
        <w:t xml:space="preserve"> </w:t>
      </w:r>
      <w:r w:rsidRPr="00EA4BE9">
        <w:rPr>
          <w:rFonts w:cs="David" w:hint="cs"/>
          <w:sz w:val="24"/>
          <w:szCs w:val="24"/>
          <w:rtl/>
        </w:rPr>
        <w:t>פקסימיליה</w:t>
      </w:r>
      <w:r w:rsidRPr="00EA4BE9">
        <w:rPr>
          <w:rFonts w:cs="David"/>
          <w:sz w:val="24"/>
          <w:szCs w:val="24"/>
          <w:rtl/>
        </w:rPr>
        <w:t xml:space="preserve">, </w:t>
      </w:r>
      <w:r w:rsidRPr="00EA4BE9">
        <w:rPr>
          <w:rFonts w:cs="David" w:hint="cs"/>
          <w:sz w:val="24"/>
          <w:szCs w:val="24"/>
          <w:rtl/>
        </w:rPr>
        <w:t>אלא</w:t>
      </w:r>
      <w:r w:rsidRPr="00EA4BE9">
        <w:rPr>
          <w:rFonts w:cs="David"/>
          <w:sz w:val="24"/>
          <w:szCs w:val="24"/>
          <w:rtl/>
        </w:rPr>
        <w:t xml:space="preserve"> </w:t>
      </w:r>
      <w:r w:rsidRPr="00EA4BE9">
        <w:rPr>
          <w:rFonts w:cs="David" w:hint="cs"/>
          <w:sz w:val="24"/>
          <w:szCs w:val="24"/>
          <w:rtl/>
        </w:rPr>
        <w:t>שהאישור</w:t>
      </w:r>
      <w:r w:rsidRPr="00EA4BE9">
        <w:rPr>
          <w:rFonts w:cs="David"/>
          <w:sz w:val="24"/>
          <w:szCs w:val="24"/>
          <w:rtl/>
        </w:rPr>
        <w:t xml:space="preserve"> </w:t>
      </w:r>
      <w:r w:rsidRPr="00EA4BE9">
        <w:rPr>
          <w:rFonts w:cs="David" w:hint="cs"/>
          <w:sz w:val="24"/>
          <w:szCs w:val="24"/>
          <w:rtl/>
        </w:rPr>
        <w:t>נשלח</w:t>
      </w:r>
      <w:r w:rsidRPr="00EA4BE9">
        <w:rPr>
          <w:rFonts w:cs="David"/>
          <w:sz w:val="24"/>
          <w:szCs w:val="24"/>
          <w:rtl/>
        </w:rPr>
        <w:t xml:space="preserve"> </w:t>
      </w:r>
      <w:r w:rsidRPr="00EA4BE9">
        <w:rPr>
          <w:rFonts w:cs="David" w:hint="cs"/>
          <w:sz w:val="24"/>
          <w:szCs w:val="24"/>
          <w:rtl/>
        </w:rPr>
        <w:t>באמצעות</w:t>
      </w:r>
      <w:r w:rsidRPr="00EA4BE9">
        <w:rPr>
          <w:rFonts w:cs="David"/>
          <w:sz w:val="24"/>
          <w:szCs w:val="24"/>
          <w:rtl/>
        </w:rPr>
        <w:t xml:space="preserve"> </w:t>
      </w:r>
      <w:r w:rsidRPr="00EA4BE9">
        <w:rPr>
          <w:rFonts w:cs="David" w:hint="cs"/>
          <w:sz w:val="24"/>
          <w:szCs w:val="24"/>
          <w:rtl/>
        </w:rPr>
        <w:t>הפקסימיליה</w:t>
      </w:r>
      <w:r w:rsidRPr="00EA4BE9">
        <w:rPr>
          <w:rFonts w:cs="David"/>
          <w:sz w:val="24"/>
          <w:szCs w:val="24"/>
          <w:rtl/>
        </w:rPr>
        <w:t xml:space="preserve"> </w:t>
      </w:r>
      <w:proofErr w:type="spellStart"/>
      <w:r w:rsidRPr="00EA4BE9">
        <w:rPr>
          <w:rFonts w:cs="David" w:hint="cs"/>
          <w:sz w:val="24"/>
          <w:szCs w:val="24"/>
          <w:rtl/>
        </w:rPr>
        <w:t>למינהל</w:t>
      </w:r>
      <w:proofErr w:type="spellEnd"/>
      <w:r w:rsidRPr="00EA4BE9">
        <w:rPr>
          <w:rFonts w:cs="David"/>
          <w:sz w:val="24"/>
          <w:szCs w:val="24"/>
          <w:rtl/>
        </w:rPr>
        <w:t xml:space="preserve"> </w:t>
      </w:r>
      <w:proofErr w:type="spellStart"/>
      <w:r w:rsidRPr="00EA4BE9">
        <w:rPr>
          <w:rFonts w:cs="David" w:hint="cs"/>
          <w:sz w:val="24"/>
          <w:szCs w:val="24"/>
          <w:rtl/>
        </w:rPr>
        <w:t>הגימלאות</w:t>
      </w:r>
      <w:proofErr w:type="spellEnd"/>
      <w:r w:rsidRPr="00EA4BE9">
        <w:rPr>
          <w:rFonts w:cs="David"/>
          <w:sz w:val="24"/>
          <w:szCs w:val="24"/>
          <w:rtl/>
        </w:rPr>
        <w:t xml:space="preserve"> </w:t>
      </w:r>
      <w:r w:rsidRPr="00EA4BE9">
        <w:rPr>
          <w:rFonts w:cs="David" w:hint="cs"/>
          <w:sz w:val="24"/>
          <w:szCs w:val="24"/>
          <w:rtl/>
        </w:rPr>
        <w:t>רק</w:t>
      </w:r>
      <w:r w:rsidRPr="00EA4BE9">
        <w:rPr>
          <w:rFonts w:cs="David"/>
          <w:sz w:val="24"/>
          <w:szCs w:val="24"/>
          <w:rtl/>
        </w:rPr>
        <w:t xml:space="preserve"> </w:t>
      </w:r>
      <w:r w:rsidRPr="00EA4BE9">
        <w:rPr>
          <w:rFonts w:cs="David" w:hint="cs"/>
          <w:sz w:val="24"/>
          <w:szCs w:val="24"/>
          <w:rtl/>
        </w:rPr>
        <w:t>ביום</w:t>
      </w:r>
      <w:r w:rsidRPr="00EA4BE9">
        <w:rPr>
          <w:rFonts w:cs="David"/>
          <w:sz w:val="24"/>
          <w:szCs w:val="24"/>
          <w:rtl/>
        </w:rPr>
        <w:t xml:space="preserve"> 3.12.2012 </w:t>
      </w:r>
      <w:r w:rsidRPr="00EA4BE9">
        <w:rPr>
          <w:rFonts w:cs="David" w:hint="cs"/>
          <w:sz w:val="24"/>
          <w:szCs w:val="24"/>
          <w:rtl/>
        </w:rPr>
        <w:t>וכי</w:t>
      </w:r>
      <w:r w:rsidRPr="00EA4BE9">
        <w:rPr>
          <w:rFonts w:cs="David"/>
          <w:sz w:val="24"/>
          <w:szCs w:val="24"/>
          <w:rtl/>
        </w:rPr>
        <w:t xml:space="preserve"> </w:t>
      </w:r>
      <w:r w:rsidRPr="00EA4BE9">
        <w:rPr>
          <w:rFonts w:cs="David" w:hint="cs"/>
          <w:sz w:val="24"/>
          <w:szCs w:val="24"/>
          <w:rtl/>
        </w:rPr>
        <w:t>הוא</w:t>
      </w:r>
      <w:r w:rsidRPr="00EA4BE9">
        <w:rPr>
          <w:rFonts w:cs="David"/>
          <w:sz w:val="24"/>
          <w:szCs w:val="24"/>
          <w:rtl/>
        </w:rPr>
        <w:t xml:space="preserve"> </w:t>
      </w:r>
      <w:r w:rsidRPr="00EA4BE9">
        <w:rPr>
          <w:rFonts w:cs="David" w:hint="cs"/>
          <w:sz w:val="24"/>
          <w:szCs w:val="24"/>
          <w:rtl/>
        </w:rPr>
        <w:t>קיבל</w:t>
      </w:r>
      <w:r w:rsidRPr="00EA4BE9">
        <w:rPr>
          <w:rFonts w:cs="David"/>
          <w:sz w:val="24"/>
          <w:szCs w:val="24"/>
          <w:rtl/>
        </w:rPr>
        <w:t xml:space="preserve"> </w:t>
      </w:r>
      <w:r w:rsidRPr="00EA4BE9">
        <w:rPr>
          <w:rFonts w:cs="David" w:hint="cs"/>
          <w:sz w:val="24"/>
          <w:szCs w:val="24"/>
          <w:rtl/>
        </w:rPr>
        <w:t>אותו</w:t>
      </w:r>
      <w:r w:rsidRPr="00EA4BE9">
        <w:rPr>
          <w:rFonts w:cs="David"/>
          <w:sz w:val="24"/>
          <w:szCs w:val="24"/>
          <w:rtl/>
        </w:rPr>
        <w:t xml:space="preserve"> – "</w:t>
      </w:r>
      <w:r w:rsidRPr="00EA4BE9">
        <w:rPr>
          <w:rFonts w:cs="David" w:hint="cs"/>
          <w:i/>
          <w:iCs/>
          <w:sz w:val="24"/>
          <w:szCs w:val="24"/>
          <w:rtl/>
        </w:rPr>
        <w:t>בימים</w:t>
      </w:r>
      <w:r w:rsidRPr="00EA4BE9">
        <w:rPr>
          <w:rFonts w:cs="David"/>
          <w:i/>
          <w:iCs/>
          <w:sz w:val="24"/>
          <w:szCs w:val="24"/>
          <w:rtl/>
        </w:rPr>
        <w:t xml:space="preserve"> </w:t>
      </w:r>
      <w:r w:rsidRPr="00EA4BE9">
        <w:rPr>
          <w:rFonts w:cs="David" w:hint="cs"/>
          <w:i/>
          <w:iCs/>
          <w:sz w:val="24"/>
          <w:szCs w:val="24"/>
          <w:rtl/>
        </w:rPr>
        <w:t>אלו</w:t>
      </w:r>
      <w:r w:rsidRPr="00EA4BE9">
        <w:rPr>
          <w:rFonts w:cs="David"/>
          <w:i/>
          <w:iCs/>
          <w:sz w:val="24"/>
          <w:szCs w:val="24"/>
          <w:rtl/>
        </w:rPr>
        <w:t xml:space="preserve"> </w:t>
      </w:r>
      <w:r w:rsidRPr="00EA4BE9">
        <w:rPr>
          <w:rFonts w:cs="David" w:hint="cs"/>
          <w:i/>
          <w:iCs/>
          <w:sz w:val="24"/>
          <w:szCs w:val="24"/>
          <w:rtl/>
        </w:rPr>
        <w:t>לבקשתי</w:t>
      </w:r>
      <w:r w:rsidRPr="00EA4BE9">
        <w:rPr>
          <w:rFonts w:cs="David"/>
          <w:i/>
          <w:iCs/>
          <w:sz w:val="24"/>
          <w:szCs w:val="24"/>
          <w:rtl/>
        </w:rPr>
        <w:t xml:space="preserve"> </w:t>
      </w:r>
      <w:r w:rsidRPr="00EA4BE9">
        <w:rPr>
          <w:rFonts w:cs="David" w:hint="cs"/>
          <w:i/>
          <w:iCs/>
          <w:sz w:val="24"/>
          <w:szCs w:val="24"/>
          <w:rtl/>
        </w:rPr>
        <w:t>ממנהל</w:t>
      </w:r>
      <w:r w:rsidRPr="00EA4BE9">
        <w:rPr>
          <w:rFonts w:cs="David"/>
          <w:i/>
          <w:iCs/>
          <w:sz w:val="24"/>
          <w:szCs w:val="24"/>
          <w:rtl/>
        </w:rPr>
        <w:t xml:space="preserve"> </w:t>
      </w:r>
      <w:proofErr w:type="spellStart"/>
      <w:r w:rsidRPr="00EA4BE9">
        <w:rPr>
          <w:rFonts w:cs="David" w:hint="cs"/>
          <w:i/>
          <w:iCs/>
          <w:sz w:val="24"/>
          <w:szCs w:val="24"/>
          <w:rtl/>
        </w:rPr>
        <w:t>הגימלאות</w:t>
      </w:r>
      <w:proofErr w:type="spellEnd"/>
      <w:r w:rsidRPr="00EA4BE9">
        <w:rPr>
          <w:rFonts w:cs="David"/>
          <w:sz w:val="24"/>
          <w:szCs w:val="24"/>
          <w:rtl/>
        </w:rPr>
        <w:t>".</w:t>
      </w:r>
      <w:r w:rsidR="00B13E75" w:rsidRPr="00EA4BE9">
        <w:rPr>
          <w:rFonts w:cs="David" w:hint="cs"/>
          <w:sz w:val="24"/>
          <w:szCs w:val="24"/>
          <w:rtl/>
        </w:rPr>
        <w:t xml:space="preserve"> נושא זה גם הובהר בדיון עצמו, ולא ברור מדוע חוזרות המשיבות על טעות זאת.</w:t>
      </w:r>
    </w:p>
    <w:p w:rsidR="00D75660" w:rsidRPr="00EA4BE9" w:rsidRDefault="00D75660" w:rsidP="00AA1A89">
      <w:pPr>
        <w:pStyle w:val="a3"/>
        <w:tabs>
          <w:tab w:val="left" w:pos="1214"/>
        </w:tabs>
        <w:spacing w:after="200" w:line="360" w:lineRule="auto"/>
        <w:ind w:left="630"/>
        <w:jc w:val="both"/>
        <w:rPr>
          <w:rFonts w:ascii="Times New Roman" w:eastAsia="Times New Roman" w:hAnsi="Times New Roman" w:cs="David"/>
          <w:sz w:val="24"/>
          <w:szCs w:val="24"/>
          <w:rtl/>
          <w:lang w:eastAsia="he-IL"/>
        </w:rPr>
      </w:pPr>
      <w:r w:rsidRPr="00EA4BE9">
        <w:rPr>
          <w:rFonts w:ascii="Times New Roman" w:eastAsia="Times New Roman" w:hAnsi="Times New Roman" w:cs="David" w:hint="cs"/>
          <w:i/>
          <w:iCs/>
          <w:sz w:val="24"/>
          <w:szCs w:val="24"/>
          <w:rtl/>
          <w:lang w:eastAsia="he-IL"/>
        </w:rPr>
        <w:t>**</w:t>
      </w:r>
      <w:r w:rsidRPr="00EA4BE9">
        <w:rPr>
          <w:rFonts w:ascii="Times New Roman" w:eastAsia="Times New Roman" w:hAnsi="Times New Roman" w:cs="David"/>
          <w:i/>
          <w:iCs/>
          <w:sz w:val="24"/>
          <w:szCs w:val="24"/>
          <w:rtl/>
          <w:lang w:eastAsia="he-IL"/>
        </w:rPr>
        <w:tab/>
      </w:r>
      <w:r w:rsidRPr="00EA4BE9">
        <w:rPr>
          <w:rFonts w:ascii="Times New Roman" w:eastAsia="Times New Roman" w:hAnsi="Times New Roman" w:cs="David" w:hint="cs"/>
          <w:i/>
          <w:iCs/>
          <w:sz w:val="24"/>
          <w:szCs w:val="24"/>
          <w:rtl/>
          <w:lang w:eastAsia="he-IL"/>
        </w:rPr>
        <w:t>למען הנוחות, מכתב המערער מצורף כנספח 1 לתשובה זאת.</w:t>
      </w:r>
      <w:r w:rsidRPr="00EA4BE9">
        <w:rPr>
          <w:rFonts w:ascii="Times New Roman" w:eastAsia="Times New Roman" w:hAnsi="Times New Roman" w:cs="David" w:hint="cs"/>
          <w:sz w:val="24"/>
          <w:szCs w:val="24"/>
          <w:rtl/>
          <w:lang w:eastAsia="he-IL"/>
        </w:rPr>
        <w:t xml:space="preserve"> </w:t>
      </w:r>
    </w:p>
    <w:p w:rsidR="00FB08C1" w:rsidRDefault="00E24065" w:rsidP="00AA1A89">
      <w:pPr>
        <w:numPr>
          <w:ilvl w:val="1"/>
          <w:numId w:val="1"/>
        </w:numPr>
        <w:tabs>
          <w:tab w:val="clear" w:pos="792"/>
          <w:tab w:val="left" w:pos="1214"/>
        </w:tabs>
        <w:spacing w:after="200" w:line="360" w:lineRule="auto"/>
        <w:ind w:left="1214" w:hanging="612"/>
        <w:jc w:val="both"/>
        <w:rPr>
          <w:rFonts w:cs="David"/>
          <w:sz w:val="24"/>
          <w:szCs w:val="24"/>
        </w:rPr>
      </w:pPr>
      <w:r w:rsidRPr="00EA4BE9">
        <w:rPr>
          <w:rFonts w:cs="David" w:hint="eastAsia"/>
          <w:sz w:val="24"/>
          <w:szCs w:val="24"/>
          <w:u w:val="single"/>
          <w:rtl/>
        </w:rPr>
        <w:t>שנית</w:t>
      </w:r>
      <w:r w:rsidRPr="00EA4BE9">
        <w:rPr>
          <w:rFonts w:cs="David"/>
          <w:sz w:val="24"/>
          <w:szCs w:val="24"/>
          <w:rtl/>
        </w:rPr>
        <w:t xml:space="preserve">, הפתיח של מכתב המערער מגלה בדיוק מיהו הגורם אליו הופנה המערער לצורך קבלת תשובה על </w:t>
      </w:r>
      <w:r w:rsidR="00FB08C1" w:rsidRPr="00EA4BE9">
        <w:rPr>
          <w:rFonts w:cs="David" w:hint="eastAsia"/>
          <w:sz w:val="24"/>
          <w:szCs w:val="24"/>
          <w:rtl/>
        </w:rPr>
        <w:t>שיטת</w:t>
      </w:r>
      <w:r w:rsidRPr="00EA4BE9">
        <w:rPr>
          <w:rFonts w:cs="David"/>
          <w:sz w:val="24"/>
          <w:szCs w:val="24"/>
          <w:rtl/>
        </w:rPr>
        <w:t xml:space="preserve"> החישוב של </w:t>
      </w:r>
      <w:proofErr w:type="spellStart"/>
      <w:r w:rsidRPr="00EA4BE9">
        <w:rPr>
          <w:rFonts w:cs="David" w:hint="eastAsia"/>
          <w:sz w:val="24"/>
          <w:szCs w:val="24"/>
          <w:rtl/>
        </w:rPr>
        <w:t>הגימלה</w:t>
      </w:r>
      <w:proofErr w:type="spellEnd"/>
      <w:r w:rsidRPr="00EA4BE9">
        <w:rPr>
          <w:rFonts w:cs="David"/>
          <w:sz w:val="24"/>
          <w:szCs w:val="24"/>
          <w:rtl/>
        </w:rPr>
        <w:t xml:space="preserve">. </w:t>
      </w:r>
      <w:r w:rsidR="00FB08C1" w:rsidRPr="00EA4BE9">
        <w:rPr>
          <w:rFonts w:cs="David" w:hint="eastAsia"/>
          <w:sz w:val="24"/>
          <w:szCs w:val="24"/>
          <w:rtl/>
        </w:rPr>
        <w:t>בשל</w:t>
      </w:r>
      <w:r w:rsidR="00FB08C1" w:rsidRPr="00EA4BE9">
        <w:rPr>
          <w:rFonts w:cs="David"/>
          <w:sz w:val="24"/>
          <w:szCs w:val="24"/>
          <w:rtl/>
        </w:rPr>
        <w:t xml:space="preserve"> </w:t>
      </w:r>
      <w:r w:rsidR="00FB08C1" w:rsidRPr="00EA4BE9">
        <w:rPr>
          <w:rFonts w:cs="David" w:hint="eastAsia"/>
          <w:sz w:val="24"/>
          <w:szCs w:val="24"/>
          <w:rtl/>
        </w:rPr>
        <w:t>חשיבות</w:t>
      </w:r>
      <w:r w:rsidR="00FB08C1" w:rsidRPr="00EA4BE9">
        <w:rPr>
          <w:rFonts w:cs="David"/>
          <w:sz w:val="24"/>
          <w:szCs w:val="24"/>
          <w:rtl/>
        </w:rPr>
        <w:t xml:space="preserve"> </w:t>
      </w:r>
      <w:r w:rsidR="00FB08C1" w:rsidRPr="00EA4BE9">
        <w:rPr>
          <w:rFonts w:cs="David" w:hint="eastAsia"/>
          <w:sz w:val="24"/>
          <w:szCs w:val="24"/>
          <w:rtl/>
        </w:rPr>
        <w:t>הדברים</w:t>
      </w:r>
      <w:r w:rsidR="00FB08C1" w:rsidRPr="00EA4BE9">
        <w:rPr>
          <w:rFonts w:cs="David"/>
          <w:sz w:val="24"/>
          <w:szCs w:val="24"/>
          <w:rtl/>
        </w:rPr>
        <w:t xml:space="preserve"> </w:t>
      </w:r>
      <w:r w:rsidR="00FB08C1" w:rsidRPr="00EA4BE9">
        <w:rPr>
          <w:rFonts w:cs="David" w:hint="eastAsia"/>
          <w:sz w:val="24"/>
          <w:szCs w:val="24"/>
          <w:rtl/>
        </w:rPr>
        <w:t>נביא</w:t>
      </w:r>
      <w:r w:rsidR="00FB08C1" w:rsidRPr="00EA4BE9">
        <w:rPr>
          <w:rFonts w:cs="David"/>
          <w:sz w:val="24"/>
          <w:szCs w:val="24"/>
          <w:rtl/>
        </w:rPr>
        <w:t xml:space="preserve"> </w:t>
      </w:r>
      <w:r w:rsidR="00FB08C1" w:rsidRPr="00EA4BE9">
        <w:rPr>
          <w:rFonts w:cs="David" w:hint="eastAsia"/>
          <w:sz w:val="24"/>
          <w:szCs w:val="24"/>
          <w:rtl/>
        </w:rPr>
        <w:t>אותם</w:t>
      </w:r>
      <w:r w:rsidR="00FB08C1" w:rsidRPr="00EA4BE9">
        <w:rPr>
          <w:rFonts w:cs="David"/>
          <w:sz w:val="24"/>
          <w:szCs w:val="24"/>
          <w:rtl/>
        </w:rPr>
        <w:t xml:space="preserve"> </w:t>
      </w:r>
      <w:r w:rsidR="00FB08C1" w:rsidRPr="00EA4BE9">
        <w:rPr>
          <w:rFonts w:cs="David" w:hint="eastAsia"/>
          <w:sz w:val="24"/>
          <w:szCs w:val="24"/>
          <w:rtl/>
        </w:rPr>
        <w:t>ככתבם</w:t>
      </w:r>
      <w:r w:rsidR="00FB08C1" w:rsidRPr="00EA4BE9">
        <w:rPr>
          <w:rFonts w:cs="David"/>
          <w:sz w:val="24"/>
          <w:szCs w:val="24"/>
          <w:rtl/>
        </w:rPr>
        <w:t xml:space="preserve"> </w:t>
      </w:r>
      <w:r w:rsidR="00FB08C1" w:rsidRPr="00EA4BE9">
        <w:rPr>
          <w:rFonts w:cs="David" w:hint="eastAsia"/>
          <w:sz w:val="24"/>
          <w:szCs w:val="24"/>
          <w:rtl/>
        </w:rPr>
        <w:t>וכלשונם</w:t>
      </w:r>
      <w:r w:rsidR="00FB08C1" w:rsidRPr="00EA4BE9">
        <w:rPr>
          <w:rFonts w:cs="David"/>
          <w:sz w:val="24"/>
          <w:szCs w:val="24"/>
          <w:rtl/>
        </w:rPr>
        <w:t>:</w:t>
      </w:r>
    </w:p>
    <w:p w:rsidR="00E24065" w:rsidRPr="00AA1A89" w:rsidRDefault="00B13E75" w:rsidP="0060762D">
      <w:pPr>
        <w:spacing w:before="40" w:after="0" w:line="240" w:lineRule="auto"/>
        <w:ind w:left="1574" w:right="426"/>
        <w:rPr>
          <w:rFonts w:asciiTheme="majorBidi" w:eastAsia="Times New Roman" w:hAnsiTheme="majorBidi" w:cstheme="majorBidi"/>
          <w:sz w:val="24"/>
          <w:szCs w:val="24"/>
          <w:lang w:eastAsia="he-IL"/>
        </w:rPr>
      </w:pPr>
      <w:r w:rsidRPr="00EA4BE9">
        <w:rPr>
          <w:rFonts w:asciiTheme="majorBidi" w:eastAsia="Times New Roman" w:hAnsiTheme="majorBidi" w:cstheme="majorBidi" w:hint="cs"/>
          <w:b/>
          <w:bCs/>
          <w:sz w:val="24"/>
          <w:szCs w:val="24"/>
          <w:rtl/>
          <w:lang w:eastAsia="he-IL"/>
        </w:rPr>
        <w:lastRenderedPageBreak/>
        <w:t>"</w:t>
      </w:r>
      <w:proofErr w:type="spellStart"/>
      <w:r w:rsidR="00E24065" w:rsidRPr="00EA4BE9">
        <w:rPr>
          <w:rFonts w:asciiTheme="majorBidi" w:eastAsia="Times New Roman" w:hAnsiTheme="majorBidi" w:cstheme="majorBidi"/>
          <w:b/>
          <w:bCs/>
          <w:sz w:val="24"/>
          <w:szCs w:val="24"/>
          <w:rtl/>
          <w:lang w:eastAsia="he-IL"/>
        </w:rPr>
        <w:t>ממינהל</w:t>
      </w:r>
      <w:proofErr w:type="spellEnd"/>
      <w:r w:rsidR="00E24065" w:rsidRPr="00EA4BE9">
        <w:rPr>
          <w:rFonts w:asciiTheme="majorBidi" w:eastAsia="Times New Roman" w:hAnsiTheme="majorBidi" w:cstheme="majorBidi"/>
          <w:b/>
          <w:bCs/>
          <w:sz w:val="24"/>
          <w:szCs w:val="24"/>
          <w:rtl/>
          <w:lang w:eastAsia="he-IL"/>
        </w:rPr>
        <w:t xml:space="preserve"> </w:t>
      </w:r>
      <w:proofErr w:type="spellStart"/>
      <w:r w:rsidR="00E24065" w:rsidRPr="00EA4BE9">
        <w:rPr>
          <w:rFonts w:asciiTheme="majorBidi" w:eastAsia="Times New Roman" w:hAnsiTheme="majorBidi" w:cstheme="majorBidi"/>
          <w:b/>
          <w:bCs/>
          <w:sz w:val="24"/>
          <w:szCs w:val="24"/>
          <w:rtl/>
          <w:lang w:eastAsia="he-IL"/>
        </w:rPr>
        <w:t>הגימלאות</w:t>
      </w:r>
      <w:proofErr w:type="spellEnd"/>
      <w:r w:rsidR="00E24065" w:rsidRPr="00EA4BE9">
        <w:rPr>
          <w:rFonts w:asciiTheme="majorBidi" w:eastAsia="Times New Roman" w:hAnsiTheme="majorBidi" w:cstheme="majorBidi"/>
          <w:b/>
          <w:bCs/>
          <w:sz w:val="24"/>
          <w:szCs w:val="24"/>
          <w:rtl/>
          <w:lang w:eastAsia="he-IL"/>
        </w:rPr>
        <w:t xml:space="preserve"> נמסר לי כי הסכומים חושבו ע"פ הנחיותיך במכתב שבסימוכין </w:t>
      </w:r>
      <w:r w:rsidR="00E24065" w:rsidRPr="00EA4BE9">
        <w:rPr>
          <w:rFonts w:asciiTheme="majorBidi" w:eastAsia="Times New Roman" w:hAnsiTheme="majorBidi" w:cstheme="majorBidi"/>
          <w:sz w:val="24"/>
          <w:szCs w:val="24"/>
          <w:rtl/>
          <w:lang w:eastAsia="he-IL"/>
        </w:rPr>
        <w:t xml:space="preserve"> (העתק מכתבך </w:t>
      </w:r>
      <w:proofErr w:type="spellStart"/>
      <w:r w:rsidR="00E24065" w:rsidRPr="00EA4BE9">
        <w:rPr>
          <w:rFonts w:asciiTheme="majorBidi" w:eastAsia="Times New Roman" w:hAnsiTheme="majorBidi" w:cstheme="majorBidi"/>
          <w:i/>
          <w:iCs/>
          <w:sz w:val="24"/>
          <w:szCs w:val="24"/>
          <w:rtl/>
          <w:lang w:eastAsia="he-IL"/>
        </w:rPr>
        <w:t>המצ"ב</w:t>
      </w:r>
      <w:proofErr w:type="spellEnd"/>
      <w:r w:rsidR="00E24065" w:rsidRPr="00EA4BE9">
        <w:rPr>
          <w:rFonts w:asciiTheme="majorBidi" w:eastAsia="Times New Roman" w:hAnsiTheme="majorBidi" w:cstheme="majorBidi"/>
          <w:i/>
          <w:iCs/>
          <w:sz w:val="24"/>
          <w:szCs w:val="24"/>
          <w:rtl/>
          <w:lang w:eastAsia="he-IL"/>
        </w:rPr>
        <w:t xml:space="preserve">, הועבר אלי בימים אלו  לבקשתי </w:t>
      </w:r>
      <w:proofErr w:type="spellStart"/>
      <w:r w:rsidR="00E24065" w:rsidRPr="00EA4BE9">
        <w:rPr>
          <w:rFonts w:asciiTheme="majorBidi" w:eastAsia="Times New Roman" w:hAnsiTheme="majorBidi" w:cstheme="majorBidi"/>
          <w:i/>
          <w:iCs/>
          <w:sz w:val="24"/>
          <w:szCs w:val="24"/>
          <w:rtl/>
          <w:lang w:eastAsia="he-IL"/>
        </w:rPr>
        <w:t>ממינהל</w:t>
      </w:r>
      <w:proofErr w:type="spellEnd"/>
      <w:r w:rsidR="00E24065" w:rsidRPr="00EA4BE9">
        <w:rPr>
          <w:rFonts w:asciiTheme="majorBidi" w:eastAsia="Times New Roman" w:hAnsiTheme="majorBidi" w:cstheme="majorBidi"/>
          <w:i/>
          <w:iCs/>
          <w:sz w:val="24"/>
          <w:szCs w:val="24"/>
          <w:rtl/>
          <w:lang w:eastAsia="he-IL"/>
        </w:rPr>
        <w:t xml:space="preserve">  הגמלאות</w:t>
      </w:r>
      <w:r w:rsidR="00E24065" w:rsidRPr="00EA4BE9">
        <w:rPr>
          <w:rFonts w:asciiTheme="majorBidi" w:eastAsia="Times New Roman" w:hAnsiTheme="majorBidi" w:cstheme="majorBidi"/>
          <w:b/>
          <w:bCs/>
          <w:i/>
          <w:iCs/>
          <w:sz w:val="24"/>
          <w:szCs w:val="24"/>
          <w:rtl/>
          <w:lang w:eastAsia="he-IL"/>
        </w:rPr>
        <w:t>)  והובהר לי כי עלי להפנות אליך את</w:t>
      </w:r>
      <w:r w:rsidR="00E24065" w:rsidRPr="00EA4BE9">
        <w:rPr>
          <w:rFonts w:asciiTheme="majorBidi" w:eastAsia="Times New Roman" w:hAnsiTheme="majorBidi" w:cstheme="majorBidi"/>
          <w:b/>
          <w:bCs/>
          <w:sz w:val="24"/>
          <w:szCs w:val="24"/>
          <w:rtl/>
          <w:lang w:eastAsia="he-IL"/>
        </w:rPr>
        <w:t xml:space="preserve"> </w:t>
      </w:r>
      <w:proofErr w:type="spellStart"/>
      <w:r w:rsidR="00E24065" w:rsidRPr="00EA4BE9">
        <w:rPr>
          <w:rFonts w:asciiTheme="majorBidi" w:eastAsia="Times New Roman" w:hAnsiTheme="majorBidi" w:cstheme="majorBidi"/>
          <w:b/>
          <w:bCs/>
          <w:sz w:val="24"/>
          <w:szCs w:val="24"/>
          <w:rtl/>
          <w:lang w:eastAsia="he-IL"/>
        </w:rPr>
        <w:t>הערותי</w:t>
      </w:r>
      <w:proofErr w:type="spellEnd"/>
      <w:r w:rsidR="00E24065" w:rsidRPr="00EA4BE9">
        <w:rPr>
          <w:rFonts w:asciiTheme="majorBidi" w:eastAsia="Times New Roman" w:hAnsiTheme="majorBidi" w:cstheme="majorBidi"/>
          <w:b/>
          <w:bCs/>
          <w:sz w:val="24"/>
          <w:szCs w:val="24"/>
          <w:rtl/>
          <w:lang w:eastAsia="he-IL"/>
        </w:rPr>
        <w:t xml:space="preserve"> לנוסחת חישוב </w:t>
      </w:r>
      <w:proofErr w:type="spellStart"/>
      <w:r w:rsidR="00E24065" w:rsidRPr="00EA4BE9">
        <w:rPr>
          <w:rFonts w:asciiTheme="majorBidi" w:eastAsia="Times New Roman" w:hAnsiTheme="majorBidi" w:cstheme="majorBidi"/>
          <w:b/>
          <w:bCs/>
          <w:sz w:val="24"/>
          <w:szCs w:val="24"/>
          <w:rtl/>
          <w:lang w:eastAsia="he-IL"/>
        </w:rPr>
        <w:t>הגימלה</w:t>
      </w:r>
      <w:proofErr w:type="spellEnd"/>
      <w:r w:rsidR="00E24065" w:rsidRPr="00EA4BE9">
        <w:rPr>
          <w:rFonts w:asciiTheme="majorBidi" w:eastAsia="Times New Roman" w:hAnsiTheme="majorBidi" w:cstheme="majorBidi"/>
          <w:b/>
          <w:bCs/>
          <w:sz w:val="24"/>
          <w:szCs w:val="24"/>
          <w:rtl/>
          <w:lang w:eastAsia="he-IL"/>
        </w:rPr>
        <w:t xml:space="preserve"> שבמכתב</w:t>
      </w:r>
      <w:r w:rsidR="00E24065" w:rsidRPr="00EA4BE9">
        <w:rPr>
          <w:rFonts w:asciiTheme="majorBidi" w:eastAsia="Times New Roman" w:hAnsiTheme="majorBidi" w:cstheme="majorBidi"/>
          <w:sz w:val="24"/>
          <w:szCs w:val="24"/>
          <w:rtl/>
          <w:lang w:eastAsia="he-IL"/>
        </w:rPr>
        <w:t>.</w:t>
      </w:r>
      <w:r w:rsidR="00D75660" w:rsidRPr="00EA4BE9">
        <w:rPr>
          <w:rFonts w:asciiTheme="majorBidi" w:eastAsia="Times New Roman" w:hAnsiTheme="majorBidi" w:cstheme="majorBidi" w:hint="cs"/>
          <w:sz w:val="24"/>
          <w:szCs w:val="24"/>
          <w:rtl/>
          <w:lang w:eastAsia="he-IL"/>
        </w:rPr>
        <w:t>"</w:t>
      </w:r>
    </w:p>
    <w:p w:rsidR="00E24065" w:rsidRPr="00E24065" w:rsidRDefault="00E24065" w:rsidP="00AA1A89">
      <w:pPr>
        <w:spacing w:after="0" w:line="240" w:lineRule="auto"/>
        <w:ind w:left="1484" w:right="426"/>
        <w:rPr>
          <w:rFonts w:ascii="Times New Roman" w:eastAsia="Times New Roman" w:hAnsi="Times New Roman" w:cs="David"/>
          <w:sz w:val="24"/>
          <w:szCs w:val="24"/>
          <w:rtl/>
          <w:lang w:eastAsia="he-IL"/>
        </w:rPr>
      </w:pPr>
    </w:p>
    <w:p w:rsidR="00E24065" w:rsidRPr="00E24065" w:rsidRDefault="00B55CCB" w:rsidP="00B13E75">
      <w:pPr>
        <w:spacing w:after="0" w:line="240" w:lineRule="auto"/>
        <w:ind w:left="651" w:hanging="651"/>
        <w:rPr>
          <w:rFonts w:ascii="David" w:eastAsia="Times New Roman" w:hAnsi="David" w:cs="David"/>
          <w:rtl/>
          <w:lang w:eastAsia="he-IL"/>
        </w:rPr>
      </w:pPr>
      <w:r>
        <w:rPr>
          <w:rFonts w:ascii="Times New Roman" w:eastAsia="Times New Roman" w:hAnsi="Times New Roman" w:cs="David" w:hint="cs"/>
          <w:sz w:val="24"/>
          <w:szCs w:val="24"/>
          <w:rtl/>
          <w:lang w:eastAsia="he-IL"/>
        </w:rPr>
        <w:t xml:space="preserve"> </w:t>
      </w:r>
    </w:p>
    <w:p w:rsidR="00D75660" w:rsidRDefault="00E24065" w:rsidP="00F417F6">
      <w:pPr>
        <w:spacing w:after="200" w:line="360" w:lineRule="auto"/>
        <w:ind w:left="1304"/>
        <w:jc w:val="both"/>
        <w:rPr>
          <w:rFonts w:ascii="Times New Roman" w:eastAsia="Times New Roman" w:hAnsi="Times New Roman" w:cs="David"/>
          <w:b/>
          <w:bCs/>
          <w:sz w:val="24"/>
          <w:szCs w:val="24"/>
          <w:rtl/>
          <w:lang w:eastAsia="he-IL"/>
        </w:rPr>
      </w:pPr>
      <w:r w:rsidRPr="00D75660">
        <w:rPr>
          <w:rFonts w:ascii="Times New Roman" w:eastAsia="Times New Roman" w:hAnsi="Times New Roman" w:cs="David" w:hint="eastAsia"/>
          <w:sz w:val="24"/>
          <w:szCs w:val="24"/>
          <w:rtl/>
          <w:lang w:eastAsia="he-IL"/>
        </w:rPr>
        <w:t>כלומר</w:t>
      </w:r>
      <w:r w:rsidRPr="00D75660">
        <w:rPr>
          <w:rFonts w:ascii="Times New Roman" w:eastAsia="Times New Roman" w:hAnsi="Times New Roman" w:cs="David"/>
          <w:sz w:val="24"/>
          <w:szCs w:val="24"/>
          <w:rtl/>
          <w:lang w:eastAsia="he-IL"/>
        </w:rPr>
        <w:t xml:space="preserve">, </w:t>
      </w:r>
      <w:r w:rsidRPr="00D75660">
        <w:rPr>
          <w:rFonts w:ascii="Times New Roman" w:eastAsia="Times New Roman" w:hAnsi="Times New Roman" w:cs="David" w:hint="eastAsia"/>
          <w:b/>
          <w:bCs/>
          <w:sz w:val="24"/>
          <w:szCs w:val="24"/>
          <w:rtl/>
          <w:lang w:eastAsia="he-IL"/>
        </w:rPr>
        <w:t>המערער</w:t>
      </w:r>
      <w:r w:rsidRPr="00D75660">
        <w:rPr>
          <w:rFonts w:ascii="Times New Roman" w:eastAsia="Times New Roman" w:hAnsi="Times New Roman" w:cs="David"/>
          <w:b/>
          <w:bCs/>
          <w:sz w:val="24"/>
          <w:szCs w:val="24"/>
          <w:rtl/>
          <w:lang w:eastAsia="he-IL"/>
        </w:rPr>
        <w:t xml:space="preserve"> פנה לממונה </w:t>
      </w:r>
      <w:proofErr w:type="spellStart"/>
      <w:r w:rsidRPr="00D75660">
        <w:rPr>
          <w:rFonts w:ascii="Times New Roman" w:eastAsia="Times New Roman" w:hAnsi="Times New Roman" w:cs="David" w:hint="eastAsia"/>
          <w:b/>
          <w:bCs/>
          <w:sz w:val="24"/>
          <w:szCs w:val="24"/>
          <w:rtl/>
          <w:lang w:eastAsia="he-IL"/>
        </w:rPr>
        <w:t>במינהל</w:t>
      </w:r>
      <w:proofErr w:type="spellEnd"/>
      <w:r w:rsidRPr="00D75660">
        <w:rPr>
          <w:rFonts w:ascii="Times New Roman" w:eastAsia="Times New Roman" w:hAnsi="Times New Roman" w:cs="David"/>
          <w:b/>
          <w:bCs/>
          <w:sz w:val="24"/>
          <w:szCs w:val="24"/>
          <w:rtl/>
          <w:lang w:eastAsia="he-IL"/>
        </w:rPr>
        <w:t xml:space="preserve"> </w:t>
      </w:r>
      <w:proofErr w:type="spellStart"/>
      <w:r w:rsidRPr="00D75660">
        <w:rPr>
          <w:rFonts w:ascii="Times New Roman" w:eastAsia="Times New Roman" w:hAnsi="Times New Roman" w:cs="David" w:hint="eastAsia"/>
          <w:b/>
          <w:bCs/>
          <w:sz w:val="24"/>
          <w:szCs w:val="24"/>
          <w:rtl/>
          <w:lang w:eastAsia="he-IL"/>
        </w:rPr>
        <w:t>הגימלאות</w:t>
      </w:r>
      <w:proofErr w:type="spellEnd"/>
      <w:r w:rsidRPr="00D75660">
        <w:rPr>
          <w:rFonts w:ascii="Times New Roman" w:eastAsia="Times New Roman" w:hAnsi="Times New Roman" w:cs="David"/>
          <w:b/>
          <w:bCs/>
          <w:sz w:val="24"/>
          <w:szCs w:val="24"/>
          <w:rtl/>
          <w:lang w:eastAsia="he-IL"/>
        </w:rPr>
        <w:t xml:space="preserve"> על מנת לברר כיצד בוצע חישוב </w:t>
      </w:r>
      <w:proofErr w:type="spellStart"/>
      <w:r w:rsidRPr="00D75660">
        <w:rPr>
          <w:rFonts w:ascii="Times New Roman" w:eastAsia="Times New Roman" w:hAnsi="Times New Roman" w:cs="David" w:hint="eastAsia"/>
          <w:b/>
          <w:bCs/>
          <w:sz w:val="24"/>
          <w:szCs w:val="24"/>
          <w:rtl/>
          <w:lang w:eastAsia="he-IL"/>
        </w:rPr>
        <w:t>גימלתו</w:t>
      </w:r>
      <w:proofErr w:type="spellEnd"/>
      <w:r w:rsidRPr="00D75660">
        <w:rPr>
          <w:rFonts w:ascii="Times New Roman" w:eastAsia="Times New Roman" w:hAnsi="Times New Roman" w:cs="David"/>
          <w:b/>
          <w:bCs/>
          <w:sz w:val="24"/>
          <w:szCs w:val="24"/>
          <w:rtl/>
          <w:lang w:eastAsia="he-IL"/>
        </w:rPr>
        <w:t xml:space="preserve">, </w:t>
      </w:r>
      <w:r w:rsidRPr="00D75660">
        <w:rPr>
          <w:rFonts w:ascii="Times New Roman" w:eastAsia="Times New Roman" w:hAnsi="Times New Roman" w:cs="David" w:hint="eastAsia"/>
          <w:b/>
          <w:bCs/>
          <w:sz w:val="24"/>
          <w:szCs w:val="24"/>
          <w:u w:val="single"/>
          <w:rtl/>
          <w:lang w:eastAsia="he-IL"/>
        </w:rPr>
        <w:t>אך</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הופנה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על</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ידה</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לסגן</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נציב</w:t>
      </w:r>
      <w:r w:rsidR="00D75660"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שירות</w:t>
      </w:r>
      <w:r w:rsidRPr="00D75660">
        <w:rPr>
          <w:rFonts w:ascii="Times New Roman" w:eastAsia="Times New Roman" w:hAnsi="Times New Roman" w:cs="David"/>
          <w:b/>
          <w:bCs/>
          <w:sz w:val="24"/>
          <w:szCs w:val="24"/>
          <w:u w:val="single"/>
          <w:rtl/>
          <w:lang w:eastAsia="he-IL"/>
        </w:rPr>
        <w:t xml:space="preserve"> </w:t>
      </w:r>
      <w:r w:rsidRPr="00D75660">
        <w:rPr>
          <w:rFonts w:ascii="Times New Roman" w:eastAsia="Times New Roman" w:hAnsi="Times New Roman" w:cs="David" w:hint="eastAsia"/>
          <w:b/>
          <w:bCs/>
          <w:sz w:val="24"/>
          <w:szCs w:val="24"/>
          <w:u w:val="single"/>
          <w:rtl/>
          <w:lang w:eastAsia="he-IL"/>
        </w:rPr>
        <w:t>המדינה</w:t>
      </w:r>
      <w:r w:rsidR="00F417F6">
        <w:rPr>
          <w:rFonts w:ascii="Times New Roman" w:eastAsia="Times New Roman" w:hAnsi="Times New Roman" w:cs="David" w:hint="cs"/>
          <w:b/>
          <w:bCs/>
          <w:sz w:val="24"/>
          <w:szCs w:val="24"/>
          <w:u w:val="single"/>
          <w:rtl/>
          <w:lang w:eastAsia="he-IL"/>
        </w:rPr>
        <w:t>,</w:t>
      </w:r>
      <w:r w:rsidRPr="00D75660">
        <w:rPr>
          <w:rFonts w:ascii="Times New Roman" w:eastAsia="Times New Roman" w:hAnsi="Times New Roman" w:cs="David"/>
          <w:b/>
          <w:bCs/>
          <w:sz w:val="24"/>
          <w:szCs w:val="24"/>
          <w:rtl/>
          <w:lang w:eastAsia="he-IL"/>
        </w:rPr>
        <w:t xml:space="preserve"> </w:t>
      </w:r>
      <w:r w:rsidR="00F417F6">
        <w:rPr>
          <w:rFonts w:ascii="Times New Roman" w:eastAsia="Times New Roman" w:hAnsi="Times New Roman" w:cs="David" w:hint="cs"/>
          <w:b/>
          <w:bCs/>
          <w:sz w:val="24"/>
          <w:szCs w:val="24"/>
          <w:rtl/>
          <w:lang w:eastAsia="he-IL"/>
        </w:rPr>
        <w:t>ש</w:t>
      </w:r>
      <w:r w:rsidR="00D75660" w:rsidRPr="00AA1A89">
        <w:rPr>
          <w:rFonts w:cs="David" w:hint="cs"/>
          <w:b/>
          <w:bCs/>
          <w:sz w:val="24"/>
          <w:szCs w:val="24"/>
          <w:rtl/>
        </w:rPr>
        <w:t>אלי</w:t>
      </w:r>
      <w:r w:rsidR="00F417F6">
        <w:rPr>
          <w:rFonts w:cs="David" w:hint="cs"/>
          <w:b/>
          <w:bCs/>
          <w:sz w:val="24"/>
          <w:szCs w:val="24"/>
          <w:rtl/>
        </w:rPr>
        <w:t>ו</w:t>
      </w:r>
      <w:r w:rsidR="00D75660" w:rsidRPr="00AA1A89">
        <w:rPr>
          <w:rFonts w:cs="David"/>
          <w:b/>
          <w:bCs/>
          <w:sz w:val="24"/>
          <w:szCs w:val="24"/>
          <w:rtl/>
        </w:rPr>
        <w:t xml:space="preserve"> </w:t>
      </w:r>
      <w:r w:rsidR="00D75660" w:rsidRPr="00AA1A89">
        <w:rPr>
          <w:rFonts w:cs="David" w:hint="cs"/>
          <w:b/>
          <w:bCs/>
          <w:sz w:val="24"/>
          <w:szCs w:val="24"/>
          <w:rtl/>
        </w:rPr>
        <w:t>פנה</w:t>
      </w:r>
      <w:r w:rsidR="00D75660" w:rsidRPr="00AA1A89">
        <w:rPr>
          <w:rFonts w:cs="David"/>
          <w:b/>
          <w:bCs/>
          <w:sz w:val="24"/>
          <w:szCs w:val="24"/>
          <w:rtl/>
        </w:rPr>
        <w:t xml:space="preserve"> </w:t>
      </w:r>
      <w:r w:rsidR="00D75660" w:rsidRPr="00AA1A89">
        <w:rPr>
          <w:rFonts w:cs="David" w:hint="cs"/>
          <w:b/>
          <w:bCs/>
          <w:sz w:val="24"/>
          <w:szCs w:val="24"/>
          <w:rtl/>
        </w:rPr>
        <w:t>המערער</w:t>
      </w:r>
      <w:r w:rsidR="00D75660" w:rsidRPr="00AA1A89">
        <w:rPr>
          <w:rFonts w:cs="David"/>
          <w:b/>
          <w:bCs/>
          <w:sz w:val="24"/>
          <w:szCs w:val="24"/>
          <w:rtl/>
        </w:rPr>
        <w:t xml:space="preserve"> </w:t>
      </w:r>
      <w:r w:rsidR="00D75660" w:rsidRPr="00AA1A89">
        <w:rPr>
          <w:rFonts w:cs="David" w:hint="cs"/>
          <w:b/>
          <w:bCs/>
          <w:sz w:val="24"/>
          <w:szCs w:val="24"/>
          <w:rtl/>
        </w:rPr>
        <w:t>בהתאם</w:t>
      </w:r>
      <w:r w:rsidR="00D75660" w:rsidRPr="00AA1A89">
        <w:rPr>
          <w:rFonts w:cs="David"/>
          <w:b/>
          <w:bCs/>
          <w:sz w:val="24"/>
          <w:szCs w:val="24"/>
          <w:rtl/>
        </w:rPr>
        <w:t xml:space="preserve"> </w:t>
      </w:r>
      <w:r w:rsidR="00D75660" w:rsidRPr="00AA1A89">
        <w:rPr>
          <w:rFonts w:cs="David" w:hint="cs"/>
          <w:b/>
          <w:bCs/>
          <w:sz w:val="24"/>
          <w:szCs w:val="24"/>
          <w:rtl/>
        </w:rPr>
        <w:t>להנחיות</w:t>
      </w:r>
      <w:r w:rsidR="00D75660" w:rsidRPr="00AA1A89">
        <w:rPr>
          <w:rFonts w:cs="David"/>
          <w:b/>
          <w:bCs/>
          <w:sz w:val="24"/>
          <w:szCs w:val="24"/>
          <w:rtl/>
        </w:rPr>
        <w:t xml:space="preserve"> </w:t>
      </w:r>
      <w:r w:rsidR="00D75660" w:rsidRPr="00AA1A89">
        <w:rPr>
          <w:rFonts w:cs="David" w:hint="cs"/>
          <w:b/>
          <w:bCs/>
          <w:sz w:val="24"/>
          <w:szCs w:val="24"/>
          <w:rtl/>
        </w:rPr>
        <w:t>הממונה</w:t>
      </w:r>
      <w:r w:rsidR="00D75660" w:rsidRPr="00AA1A89">
        <w:rPr>
          <w:rFonts w:cs="David"/>
          <w:b/>
          <w:bCs/>
          <w:sz w:val="24"/>
          <w:szCs w:val="24"/>
          <w:rtl/>
        </w:rPr>
        <w:t xml:space="preserve"> </w:t>
      </w:r>
      <w:proofErr w:type="spellStart"/>
      <w:r w:rsidR="00D75660" w:rsidRPr="00AA1A89">
        <w:rPr>
          <w:rFonts w:cs="David" w:hint="cs"/>
          <w:b/>
          <w:bCs/>
          <w:sz w:val="24"/>
          <w:szCs w:val="24"/>
          <w:rtl/>
        </w:rPr>
        <w:t>במינהל</w:t>
      </w:r>
      <w:proofErr w:type="spellEnd"/>
      <w:r w:rsidR="00D75660" w:rsidRPr="00AA1A89">
        <w:rPr>
          <w:rFonts w:cs="David"/>
          <w:b/>
          <w:bCs/>
          <w:sz w:val="24"/>
          <w:szCs w:val="24"/>
          <w:rtl/>
        </w:rPr>
        <w:t xml:space="preserve"> </w:t>
      </w:r>
      <w:proofErr w:type="spellStart"/>
      <w:r w:rsidR="00D75660" w:rsidRPr="00AA1A89">
        <w:rPr>
          <w:rFonts w:cs="David" w:hint="cs"/>
          <w:b/>
          <w:bCs/>
          <w:sz w:val="24"/>
          <w:szCs w:val="24"/>
          <w:rtl/>
        </w:rPr>
        <w:t>הגימלאות</w:t>
      </w:r>
      <w:proofErr w:type="spellEnd"/>
      <w:r w:rsidR="00D75660" w:rsidRPr="00D75660">
        <w:rPr>
          <w:rFonts w:ascii="Times New Roman" w:eastAsia="Times New Roman" w:hAnsi="Times New Roman" w:cs="David"/>
          <w:b/>
          <w:bCs/>
          <w:sz w:val="24"/>
          <w:szCs w:val="24"/>
          <w:rtl/>
          <w:lang w:eastAsia="he-IL"/>
        </w:rPr>
        <w:t>.</w:t>
      </w:r>
      <w:r w:rsidR="00D75660">
        <w:rPr>
          <w:rFonts w:ascii="Times New Roman" w:eastAsia="Times New Roman" w:hAnsi="Times New Roman" w:cs="David" w:hint="cs"/>
          <w:b/>
          <w:bCs/>
          <w:sz w:val="24"/>
          <w:szCs w:val="24"/>
          <w:rtl/>
          <w:lang w:eastAsia="he-IL"/>
        </w:rPr>
        <w:t xml:space="preserve"> </w:t>
      </w:r>
    </w:p>
    <w:p w:rsidR="00B02B45" w:rsidRPr="0060762D" w:rsidRDefault="00B02B45" w:rsidP="0060762D">
      <w:pPr>
        <w:tabs>
          <w:tab w:val="left" w:pos="1214"/>
        </w:tabs>
        <w:spacing w:after="200" w:line="360" w:lineRule="auto"/>
        <w:ind w:left="1214"/>
        <w:jc w:val="both"/>
        <w:rPr>
          <w:rFonts w:cs="David"/>
          <w:sz w:val="24"/>
          <w:szCs w:val="24"/>
          <w:rtl/>
        </w:rPr>
      </w:pPr>
      <w:r w:rsidRPr="00F417F6">
        <w:rPr>
          <w:rFonts w:ascii="Times New Roman" w:eastAsia="Times New Roman" w:hAnsi="Times New Roman" w:cs="David" w:hint="cs"/>
          <w:b/>
          <w:bCs/>
          <w:sz w:val="24"/>
          <w:szCs w:val="24"/>
          <w:rtl/>
          <w:lang w:eastAsia="he-IL"/>
        </w:rPr>
        <w:t>בעקבות פנייתו הטלפונית של המערער לסגן הנציב</w:t>
      </w:r>
      <w:r w:rsidR="00F417F6">
        <w:rPr>
          <w:rFonts w:ascii="Times New Roman" w:eastAsia="Times New Roman" w:hAnsi="Times New Roman" w:cs="David" w:hint="cs"/>
          <w:b/>
          <w:bCs/>
          <w:sz w:val="24"/>
          <w:szCs w:val="24"/>
          <w:rtl/>
          <w:lang w:eastAsia="he-IL"/>
        </w:rPr>
        <w:t>,</w:t>
      </w:r>
      <w:r w:rsidRPr="00F417F6">
        <w:rPr>
          <w:rFonts w:ascii="Times New Roman" w:eastAsia="Times New Roman" w:hAnsi="Times New Roman" w:cs="David" w:hint="cs"/>
          <w:b/>
          <w:bCs/>
          <w:sz w:val="24"/>
          <w:szCs w:val="24"/>
          <w:rtl/>
          <w:lang w:eastAsia="he-IL"/>
        </w:rPr>
        <w:t xml:space="preserve"> </w:t>
      </w:r>
      <w:r w:rsidR="00F417F6">
        <w:rPr>
          <w:rFonts w:ascii="Times New Roman" w:eastAsia="Times New Roman" w:hAnsi="Times New Roman" w:cs="David" w:hint="cs"/>
          <w:b/>
          <w:bCs/>
          <w:sz w:val="24"/>
          <w:szCs w:val="24"/>
          <w:rtl/>
          <w:lang w:eastAsia="he-IL"/>
        </w:rPr>
        <w:t>ביקש האחרון מהמערער</w:t>
      </w:r>
      <w:r w:rsidR="008A55B1" w:rsidRPr="00F417F6">
        <w:rPr>
          <w:rFonts w:ascii="Times New Roman" w:eastAsia="Times New Roman" w:hAnsi="Times New Roman" w:cs="David" w:hint="cs"/>
          <w:b/>
          <w:bCs/>
          <w:sz w:val="24"/>
          <w:szCs w:val="24"/>
          <w:rtl/>
          <w:lang w:eastAsia="he-IL"/>
        </w:rPr>
        <w:t xml:space="preserve"> </w:t>
      </w:r>
      <w:r w:rsidRPr="00F417F6">
        <w:rPr>
          <w:rFonts w:ascii="Times New Roman" w:eastAsia="Times New Roman" w:hAnsi="Times New Roman" w:cs="David" w:hint="cs"/>
          <w:b/>
          <w:bCs/>
          <w:sz w:val="24"/>
          <w:szCs w:val="24"/>
          <w:rtl/>
          <w:lang w:eastAsia="he-IL"/>
        </w:rPr>
        <w:t>להעלות על הכתב את טענותיו, וכך עשה, כפי שכתב בפירוש במכתבו:</w:t>
      </w:r>
    </w:p>
    <w:p w:rsidR="00B02B45" w:rsidRPr="00497442" w:rsidRDefault="00B02B45" w:rsidP="0060762D">
      <w:pPr>
        <w:spacing w:before="40" w:after="0" w:line="240" w:lineRule="auto"/>
        <w:ind w:left="1574" w:right="426"/>
        <w:rPr>
          <w:rFonts w:asciiTheme="majorBidi" w:eastAsia="Times New Roman" w:hAnsiTheme="majorBidi" w:cstheme="majorBidi"/>
          <w:b/>
          <w:bCs/>
          <w:sz w:val="24"/>
          <w:szCs w:val="24"/>
          <w:rtl/>
          <w:lang w:eastAsia="he-IL"/>
        </w:rPr>
      </w:pPr>
      <w:r>
        <w:rPr>
          <w:rFonts w:asciiTheme="majorBidi" w:eastAsia="Times New Roman" w:hAnsiTheme="majorBidi" w:cstheme="majorBidi" w:hint="cs"/>
          <w:b/>
          <w:bCs/>
          <w:sz w:val="24"/>
          <w:szCs w:val="24"/>
          <w:rtl/>
          <w:lang w:eastAsia="he-IL"/>
        </w:rPr>
        <w:t>"</w:t>
      </w:r>
      <w:r w:rsidRPr="00497442">
        <w:rPr>
          <w:rFonts w:asciiTheme="majorBidi" w:eastAsia="Times New Roman" w:hAnsiTheme="majorBidi" w:cstheme="majorBidi"/>
          <w:b/>
          <w:bCs/>
          <w:sz w:val="24"/>
          <w:szCs w:val="24"/>
          <w:rtl/>
          <w:lang w:eastAsia="he-IL"/>
        </w:rPr>
        <w:t xml:space="preserve">בהמשך לשיחתנו הטלפונית </w:t>
      </w:r>
      <w:proofErr w:type="spellStart"/>
      <w:r w:rsidRPr="00497442">
        <w:rPr>
          <w:rFonts w:asciiTheme="majorBidi" w:eastAsia="Times New Roman" w:hAnsiTheme="majorBidi" w:cstheme="majorBidi"/>
          <w:b/>
          <w:bCs/>
          <w:sz w:val="24"/>
          <w:szCs w:val="24"/>
          <w:rtl/>
          <w:lang w:eastAsia="he-IL"/>
        </w:rPr>
        <w:t>בענין</w:t>
      </w:r>
      <w:proofErr w:type="spellEnd"/>
      <w:r w:rsidRPr="00497442">
        <w:rPr>
          <w:rFonts w:asciiTheme="majorBidi" w:eastAsia="Times New Roman" w:hAnsiTheme="majorBidi" w:cstheme="majorBidi"/>
          <w:b/>
          <w:bCs/>
          <w:sz w:val="24"/>
          <w:szCs w:val="24"/>
          <w:rtl/>
          <w:lang w:eastAsia="he-IL"/>
        </w:rPr>
        <w:t xml:space="preserve">  ולבקשתך, (ובלי קשר </w:t>
      </w:r>
      <w:proofErr w:type="spellStart"/>
      <w:r w:rsidRPr="00497442">
        <w:rPr>
          <w:rFonts w:asciiTheme="majorBidi" w:eastAsia="Times New Roman" w:hAnsiTheme="majorBidi" w:cstheme="majorBidi"/>
          <w:b/>
          <w:bCs/>
          <w:sz w:val="24"/>
          <w:szCs w:val="24"/>
          <w:rtl/>
          <w:lang w:eastAsia="he-IL"/>
        </w:rPr>
        <w:t>לטענותי</w:t>
      </w:r>
      <w:proofErr w:type="spellEnd"/>
      <w:r w:rsidRPr="00497442">
        <w:rPr>
          <w:rFonts w:asciiTheme="majorBidi" w:eastAsia="Times New Roman" w:hAnsiTheme="majorBidi" w:cstheme="majorBidi"/>
          <w:b/>
          <w:bCs/>
          <w:sz w:val="24"/>
          <w:szCs w:val="24"/>
          <w:rtl/>
          <w:lang w:eastAsia="he-IL"/>
        </w:rPr>
        <w:t xml:space="preserve"> על הפסקת עבודתי והוצאתי </w:t>
      </w:r>
      <w:proofErr w:type="spellStart"/>
      <w:r w:rsidRPr="00497442">
        <w:rPr>
          <w:rFonts w:asciiTheme="majorBidi" w:eastAsia="Times New Roman" w:hAnsiTheme="majorBidi" w:cstheme="majorBidi"/>
          <w:b/>
          <w:bCs/>
          <w:sz w:val="24"/>
          <w:szCs w:val="24"/>
          <w:rtl/>
          <w:lang w:eastAsia="he-IL"/>
        </w:rPr>
        <w:t>לגימלאות</w:t>
      </w:r>
      <w:proofErr w:type="spellEnd"/>
      <w:r w:rsidRPr="00497442">
        <w:rPr>
          <w:rFonts w:asciiTheme="majorBidi" w:eastAsia="Times New Roman" w:hAnsiTheme="majorBidi" w:cstheme="majorBidi"/>
          <w:b/>
          <w:bCs/>
          <w:sz w:val="24"/>
          <w:szCs w:val="24"/>
          <w:rtl/>
          <w:lang w:eastAsia="he-IL"/>
        </w:rPr>
        <w:t xml:space="preserve">), אני מפרט להלן את </w:t>
      </w:r>
      <w:proofErr w:type="spellStart"/>
      <w:r w:rsidRPr="00497442">
        <w:rPr>
          <w:rFonts w:asciiTheme="majorBidi" w:eastAsia="Times New Roman" w:hAnsiTheme="majorBidi" w:cstheme="majorBidi"/>
          <w:b/>
          <w:bCs/>
          <w:sz w:val="24"/>
          <w:szCs w:val="24"/>
          <w:rtl/>
          <w:lang w:eastAsia="he-IL"/>
        </w:rPr>
        <w:t>הערותי</w:t>
      </w:r>
      <w:proofErr w:type="spellEnd"/>
      <w:r w:rsidRPr="00497442">
        <w:rPr>
          <w:rFonts w:asciiTheme="majorBidi" w:eastAsia="Times New Roman" w:hAnsiTheme="majorBidi" w:cstheme="majorBidi"/>
          <w:b/>
          <w:bCs/>
          <w:sz w:val="24"/>
          <w:szCs w:val="24"/>
          <w:rtl/>
          <w:lang w:eastAsia="he-IL"/>
        </w:rPr>
        <w:t xml:space="preserve"> לדרך חישוב </w:t>
      </w:r>
      <w:proofErr w:type="spellStart"/>
      <w:r w:rsidRPr="00497442">
        <w:rPr>
          <w:rFonts w:asciiTheme="majorBidi" w:eastAsia="Times New Roman" w:hAnsiTheme="majorBidi" w:cstheme="majorBidi"/>
          <w:b/>
          <w:bCs/>
          <w:sz w:val="24"/>
          <w:szCs w:val="24"/>
          <w:rtl/>
          <w:lang w:eastAsia="he-IL"/>
        </w:rPr>
        <w:t>הגימלה</w:t>
      </w:r>
      <w:proofErr w:type="spellEnd"/>
      <w:r w:rsidRPr="00497442">
        <w:rPr>
          <w:rFonts w:asciiTheme="majorBidi" w:eastAsia="Times New Roman" w:hAnsiTheme="majorBidi" w:cstheme="majorBidi"/>
          <w:b/>
          <w:bCs/>
          <w:sz w:val="24"/>
          <w:szCs w:val="24"/>
          <w:rtl/>
          <w:lang w:eastAsia="he-IL"/>
        </w:rPr>
        <w:t xml:space="preserve"> במכתבך שבסימוכין:"</w:t>
      </w:r>
    </w:p>
    <w:p w:rsidR="00EA4BE9" w:rsidRDefault="00EA4BE9" w:rsidP="0060762D">
      <w:pPr>
        <w:tabs>
          <w:tab w:val="left" w:pos="1214"/>
        </w:tabs>
        <w:spacing w:after="0" w:line="360" w:lineRule="auto"/>
        <w:ind w:left="1214"/>
        <w:jc w:val="both"/>
        <w:rPr>
          <w:rFonts w:ascii="Times New Roman" w:eastAsia="Times New Roman" w:hAnsi="Times New Roman" w:cs="David"/>
          <w:sz w:val="24"/>
          <w:szCs w:val="24"/>
          <w:rtl/>
          <w:lang w:eastAsia="he-IL"/>
        </w:rPr>
      </w:pPr>
    </w:p>
    <w:p w:rsidR="00F417F6" w:rsidRPr="0060762D" w:rsidRDefault="00E24065" w:rsidP="00F46E7D">
      <w:pPr>
        <w:tabs>
          <w:tab w:val="left" w:pos="1214"/>
        </w:tabs>
        <w:spacing w:after="200" w:line="360" w:lineRule="auto"/>
        <w:ind w:left="1214"/>
        <w:jc w:val="both"/>
        <w:rPr>
          <w:rFonts w:cs="David"/>
          <w:sz w:val="24"/>
          <w:szCs w:val="24"/>
          <w:rtl/>
        </w:rPr>
      </w:pPr>
      <w:r w:rsidRPr="00F417F6">
        <w:rPr>
          <w:rFonts w:ascii="Times New Roman" w:eastAsia="Times New Roman" w:hAnsi="Times New Roman" w:cs="David" w:hint="cs"/>
          <w:sz w:val="24"/>
          <w:szCs w:val="24"/>
          <w:rtl/>
          <w:lang w:eastAsia="he-IL"/>
        </w:rPr>
        <w:t>מכתבו של המערער תומך</w:t>
      </w:r>
      <w:r w:rsidR="00F417F6">
        <w:rPr>
          <w:rFonts w:ascii="Times New Roman" w:eastAsia="Times New Roman" w:hAnsi="Times New Roman" w:cs="David" w:hint="cs"/>
          <w:sz w:val="24"/>
          <w:szCs w:val="24"/>
          <w:rtl/>
          <w:lang w:eastAsia="he-IL"/>
        </w:rPr>
        <w:t>, אם כן,</w:t>
      </w:r>
      <w:r w:rsidRPr="00F417F6">
        <w:rPr>
          <w:rFonts w:ascii="Times New Roman" w:eastAsia="Times New Roman" w:hAnsi="Times New Roman" w:cs="David" w:hint="cs"/>
          <w:sz w:val="24"/>
          <w:szCs w:val="24"/>
          <w:rtl/>
          <w:lang w:eastAsia="he-IL"/>
        </w:rPr>
        <w:t xml:space="preserve"> בטענותיו כי </w:t>
      </w:r>
      <w:r w:rsidRPr="00F417F6">
        <w:rPr>
          <w:rFonts w:ascii="Times New Roman" w:eastAsia="Times New Roman" w:hAnsi="Times New Roman" w:cs="David" w:hint="eastAsia"/>
          <w:b/>
          <w:bCs/>
          <w:sz w:val="24"/>
          <w:szCs w:val="24"/>
          <w:u w:val="single"/>
          <w:rtl/>
          <w:lang w:eastAsia="he-IL"/>
        </w:rPr>
        <w:t>נאמר</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לו</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במפורש</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למצות</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את</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ענייניו</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מול</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הנציבות</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ולא</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למהר</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ולהגיש</w:t>
      </w:r>
      <w:r w:rsidRPr="00F417F6">
        <w:rPr>
          <w:rFonts w:ascii="Times New Roman" w:eastAsia="Times New Roman" w:hAnsi="Times New Roman" w:cs="David"/>
          <w:b/>
          <w:bCs/>
          <w:sz w:val="24"/>
          <w:szCs w:val="24"/>
          <w:u w:val="single"/>
          <w:rtl/>
          <w:lang w:eastAsia="he-IL"/>
        </w:rPr>
        <w:t xml:space="preserve"> </w:t>
      </w:r>
      <w:r w:rsidRPr="00F417F6">
        <w:rPr>
          <w:rFonts w:ascii="Times New Roman" w:eastAsia="Times New Roman" w:hAnsi="Times New Roman" w:cs="David" w:hint="eastAsia"/>
          <w:b/>
          <w:bCs/>
          <w:sz w:val="24"/>
          <w:szCs w:val="24"/>
          <w:u w:val="single"/>
          <w:rtl/>
          <w:lang w:eastAsia="he-IL"/>
        </w:rPr>
        <w:t>ערעור</w:t>
      </w:r>
      <w:r w:rsidRPr="00F417F6">
        <w:rPr>
          <w:rFonts w:ascii="Times New Roman" w:eastAsia="Times New Roman" w:hAnsi="Times New Roman" w:cs="David" w:hint="cs"/>
          <w:sz w:val="24"/>
          <w:szCs w:val="24"/>
          <w:rtl/>
          <w:lang w:eastAsia="he-IL"/>
        </w:rPr>
        <w:t xml:space="preserve">. </w:t>
      </w:r>
      <w:r w:rsidRPr="00F417F6">
        <w:rPr>
          <w:rFonts w:ascii="Times New Roman" w:eastAsia="Times New Roman" w:hAnsi="Times New Roman" w:cs="David" w:hint="eastAsia"/>
          <w:sz w:val="24"/>
          <w:szCs w:val="24"/>
          <w:rtl/>
          <w:lang w:eastAsia="he-IL"/>
        </w:rPr>
        <w:t>אף</w:t>
      </w:r>
      <w:r w:rsidRPr="00F417F6">
        <w:rPr>
          <w:rFonts w:ascii="Times New Roman" w:eastAsia="Times New Roman" w:hAnsi="Times New Roman" w:cs="David"/>
          <w:sz w:val="24"/>
          <w:szCs w:val="24"/>
          <w:rtl/>
          <w:lang w:eastAsia="he-IL"/>
        </w:rPr>
        <w:t xml:space="preserve"> בכך יש לחזק את טענותיו של המערער כי </w:t>
      </w:r>
      <w:r w:rsidRPr="00F417F6">
        <w:rPr>
          <w:rFonts w:ascii="Times New Roman" w:eastAsia="Times New Roman" w:hAnsi="Times New Roman" w:cs="David"/>
          <w:b/>
          <w:bCs/>
          <w:sz w:val="24"/>
          <w:szCs w:val="24"/>
          <w:u w:val="single"/>
          <w:rtl/>
          <w:lang w:eastAsia="he-IL"/>
        </w:rPr>
        <w:t xml:space="preserve">הוצג בפניו </w:t>
      </w:r>
      <w:r w:rsidR="00D75660" w:rsidRPr="00F417F6">
        <w:rPr>
          <w:rFonts w:ascii="Times New Roman" w:eastAsia="Times New Roman" w:hAnsi="Times New Roman" w:cs="David" w:hint="cs"/>
          <w:b/>
          <w:bCs/>
          <w:sz w:val="24"/>
          <w:szCs w:val="24"/>
          <w:u w:val="single"/>
          <w:rtl/>
          <w:lang w:eastAsia="he-IL"/>
        </w:rPr>
        <w:t xml:space="preserve">במפורש </w:t>
      </w:r>
      <w:r w:rsidRPr="00F417F6">
        <w:rPr>
          <w:rFonts w:ascii="Times New Roman" w:eastAsia="Times New Roman" w:hAnsi="Times New Roman" w:cs="David" w:hint="eastAsia"/>
          <w:b/>
          <w:bCs/>
          <w:sz w:val="24"/>
          <w:szCs w:val="24"/>
          <w:u w:val="single"/>
          <w:rtl/>
          <w:lang w:eastAsia="he-IL"/>
        </w:rPr>
        <w:t>שהוא</w:t>
      </w:r>
      <w:r w:rsidRPr="00F417F6">
        <w:rPr>
          <w:rFonts w:ascii="Times New Roman" w:eastAsia="Times New Roman" w:hAnsi="Times New Roman" w:cs="David"/>
          <w:b/>
          <w:bCs/>
          <w:sz w:val="24"/>
          <w:szCs w:val="24"/>
          <w:u w:val="single"/>
          <w:rtl/>
          <w:lang w:eastAsia="he-IL"/>
        </w:rPr>
        <w:t xml:space="preserve"> לא נדרש להגיש ערעור </w:t>
      </w:r>
      <w:proofErr w:type="spellStart"/>
      <w:r w:rsidRPr="00F417F6">
        <w:rPr>
          <w:rFonts w:ascii="Times New Roman" w:eastAsia="Times New Roman" w:hAnsi="Times New Roman" w:cs="David" w:hint="eastAsia"/>
          <w:b/>
          <w:bCs/>
          <w:sz w:val="24"/>
          <w:szCs w:val="24"/>
          <w:u w:val="single"/>
          <w:rtl/>
          <w:lang w:eastAsia="he-IL"/>
        </w:rPr>
        <w:t>גימלאות</w:t>
      </w:r>
      <w:proofErr w:type="spellEnd"/>
      <w:r w:rsidRPr="00F417F6">
        <w:rPr>
          <w:rFonts w:ascii="Times New Roman" w:eastAsia="Times New Roman" w:hAnsi="Times New Roman" w:cs="David"/>
          <w:sz w:val="24"/>
          <w:szCs w:val="24"/>
          <w:rtl/>
          <w:lang w:eastAsia="he-IL"/>
        </w:rPr>
        <w:t xml:space="preserve">, </w:t>
      </w:r>
      <w:r w:rsidRPr="00F417F6">
        <w:rPr>
          <w:rFonts w:ascii="Times New Roman" w:eastAsia="Times New Roman" w:hAnsi="Times New Roman" w:cs="David" w:hint="cs"/>
          <w:b/>
          <w:bCs/>
          <w:sz w:val="24"/>
          <w:szCs w:val="24"/>
          <w:rtl/>
          <w:lang w:eastAsia="he-IL"/>
        </w:rPr>
        <w:t xml:space="preserve">אלא לנהל הליכים מול נציבות שירות המדינה </w:t>
      </w:r>
      <w:r w:rsidRPr="00F417F6">
        <w:rPr>
          <w:rFonts w:ascii="Times New Roman" w:eastAsia="Times New Roman" w:hAnsi="Times New Roman" w:cs="David" w:hint="cs"/>
          <w:b/>
          <w:bCs/>
          <w:sz w:val="24"/>
          <w:szCs w:val="24"/>
          <w:u w:val="single"/>
          <w:rtl/>
          <w:lang w:eastAsia="he-IL"/>
        </w:rPr>
        <w:t>כי הם המוסמכים לכך.</w:t>
      </w:r>
      <w:r w:rsidR="00B13E75" w:rsidRPr="00F417F6">
        <w:rPr>
          <w:rFonts w:ascii="Times New Roman" w:eastAsia="Times New Roman" w:hAnsi="Times New Roman" w:cs="David" w:hint="cs"/>
          <w:b/>
          <w:bCs/>
          <w:sz w:val="24"/>
          <w:szCs w:val="24"/>
          <w:u w:val="single"/>
          <w:rtl/>
          <w:lang w:eastAsia="he-IL"/>
        </w:rPr>
        <w:t xml:space="preserve"> </w:t>
      </w:r>
    </w:p>
    <w:p w:rsidR="00F417F6" w:rsidRPr="00D3248D" w:rsidRDefault="00B13E75" w:rsidP="0029500A">
      <w:pPr>
        <w:spacing w:after="200" w:line="360" w:lineRule="auto"/>
        <w:ind w:left="1304"/>
        <w:jc w:val="both"/>
        <w:rPr>
          <w:rFonts w:ascii="Times New Roman" w:eastAsia="Times New Roman" w:hAnsi="Times New Roman" w:cs="David"/>
          <w:sz w:val="24"/>
          <w:szCs w:val="24"/>
          <w:rtl/>
          <w:lang w:eastAsia="he-IL"/>
        </w:rPr>
      </w:pPr>
      <w:r w:rsidRPr="00D3248D">
        <w:rPr>
          <w:rFonts w:ascii="Times New Roman" w:eastAsia="Times New Roman" w:hAnsi="Times New Roman" w:cs="David" w:hint="cs"/>
          <w:sz w:val="24"/>
          <w:szCs w:val="24"/>
          <w:rtl/>
          <w:lang w:eastAsia="he-IL"/>
        </w:rPr>
        <w:t xml:space="preserve">הדבר גם מחזק את טענת המערער </w:t>
      </w:r>
      <w:r w:rsidR="008A55B1" w:rsidRPr="00D3248D">
        <w:rPr>
          <w:rFonts w:ascii="Times New Roman" w:eastAsia="Times New Roman" w:hAnsi="Times New Roman" w:cs="David" w:hint="cs"/>
          <w:sz w:val="24"/>
          <w:szCs w:val="24"/>
          <w:rtl/>
          <w:lang w:eastAsia="he-IL"/>
        </w:rPr>
        <w:t>ש</w:t>
      </w:r>
      <w:r w:rsidRPr="00D3248D">
        <w:rPr>
          <w:rFonts w:ascii="Times New Roman" w:eastAsia="Times New Roman" w:hAnsi="Times New Roman" w:cs="David" w:hint="cs"/>
          <w:sz w:val="24"/>
          <w:szCs w:val="24"/>
          <w:rtl/>
          <w:lang w:eastAsia="he-IL"/>
        </w:rPr>
        <w:t xml:space="preserve">סעיף 43 לחוק </w:t>
      </w:r>
      <w:proofErr w:type="spellStart"/>
      <w:r w:rsidRPr="00D3248D">
        <w:rPr>
          <w:rFonts w:ascii="Times New Roman" w:eastAsia="Times New Roman" w:hAnsi="Times New Roman" w:cs="David" w:hint="cs"/>
          <w:sz w:val="24"/>
          <w:szCs w:val="24"/>
          <w:rtl/>
          <w:lang w:eastAsia="he-IL"/>
        </w:rPr>
        <w:t>הגימלאות</w:t>
      </w:r>
      <w:proofErr w:type="spellEnd"/>
      <w:r w:rsidRPr="00D3248D">
        <w:rPr>
          <w:rFonts w:ascii="Times New Roman" w:eastAsia="Times New Roman" w:hAnsi="Times New Roman" w:cs="David" w:hint="cs"/>
          <w:sz w:val="24"/>
          <w:szCs w:val="24"/>
          <w:rtl/>
          <w:lang w:eastAsia="he-IL"/>
        </w:rPr>
        <w:t xml:space="preserve"> אכן לא חל עליו</w:t>
      </w:r>
      <w:r w:rsidR="00F417F6" w:rsidRPr="00D3248D">
        <w:rPr>
          <w:rFonts w:ascii="Times New Roman" w:eastAsia="Times New Roman" w:hAnsi="Times New Roman" w:cs="David" w:hint="cs"/>
          <w:sz w:val="24"/>
          <w:szCs w:val="24"/>
          <w:rtl/>
          <w:lang w:eastAsia="he-IL"/>
        </w:rPr>
        <w:t xml:space="preserve">, שהרי כל הנוגעים בדבר התנהלו כאילו </w:t>
      </w:r>
      <w:del w:id="0" w:author="Ofir Tal" w:date="2021-02-21T23:11:00Z">
        <w:r w:rsidR="00F417F6" w:rsidRPr="00D3248D" w:rsidDel="0029500A">
          <w:rPr>
            <w:rFonts w:ascii="Times New Roman" w:eastAsia="Times New Roman" w:hAnsi="Times New Roman" w:cs="David" w:hint="cs"/>
            <w:sz w:val="24"/>
            <w:szCs w:val="24"/>
            <w:rtl/>
            <w:lang w:eastAsia="he-IL"/>
          </w:rPr>
          <w:delText>ה</w:delText>
        </w:r>
      </w:del>
      <w:r w:rsidR="00F417F6" w:rsidRPr="00D3248D">
        <w:rPr>
          <w:rFonts w:ascii="Times New Roman" w:eastAsia="Times New Roman" w:hAnsi="Times New Roman" w:cs="David" w:hint="cs"/>
          <w:sz w:val="24"/>
          <w:szCs w:val="24"/>
          <w:rtl/>
          <w:lang w:eastAsia="he-IL"/>
        </w:rPr>
        <w:t>מגבל</w:t>
      </w:r>
      <w:ins w:id="1" w:author="Ofir Tal" w:date="2021-02-21T23:11:00Z">
        <w:r w:rsidR="0029500A">
          <w:rPr>
            <w:rFonts w:ascii="Times New Roman" w:eastAsia="Times New Roman" w:hAnsi="Times New Roman" w:cs="David" w:hint="cs"/>
            <w:sz w:val="24"/>
            <w:szCs w:val="24"/>
            <w:rtl/>
            <w:lang w:eastAsia="he-IL"/>
          </w:rPr>
          <w:t xml:space="preserve">ת </w:t>
        </w:r>
      </w:ins>
      <w:r w:rsidR="00F417F6" w:rsidRPr="00D3248D">
        <w:rPr>
          <w:rFonts w:ascii="Times New Roman" w:eastAsia="Times New Roman" w:hAnsi="Times New Roman" w:cs="David" w:hint="cs"/>
          <w:sz w:val="24"/>
          <w:szCs w:val="24"/>
          <w:rtl/>
          <w:lang w:eastAsia="he-IL"/>
        </w:rPr>
        <w:t>ה</w:t>
      </w:r>
      <w:ins w:id="2" w:author="Ofir Tal" w:date="2021-02-21T23:11:00Z">
        <w:r w:rsidR="0029500A">
          <w:rPr>
            <w:rFonts w:ascii="Times New Roman" w:eastAsia="Times New Roman" w:hAnsi="Times New Roman" w:cs="David" w:hint="cs"/>
            <w:sz w:val="24"/>
            <w:szCs w:val="24"/>
            <w:rtl/>
            <w:lang w:eastAsia="he-IL"/>
          </w:rPr>
          <w:t>זמן</w:t>
        </w:r>
      </w:ins>
      <w:r w:rsidR="00F417F6" w:rsidRPr="00D3248D">
        <w:rPr>
          <w:rFonts w:ascii="Times New Roman" w:eastAsia="Times New Roman" w:hAnsi="Times New Roman" w:cs="David" w:hint="cs"/>
          <w:sz w:val="24"/>
          <w:szCs w:val="24"/>
          <w:rtl/>
          <w:lang w:eastAsia="he-IL"/>
        </w:rPr>
        <w:t xml:space="preserve"> הקבוע</w:t>
      </w:r>
      <w:ins w:id="3" w:author="Ofir Tal" w:date="2021-02-21T23:11:00Z">
        <w:r w:rsidR="0029500A">
          <w:rPr>
            <w:rFonts w:ascii="Times New Roman" w:eastAsia="Times New Roman" w:hAnsi="Times New Roman" w:cs="David" w:hint="cs"/>
            <w:sz w:val="24"/>
            <w:szCs w:val="24"/>
            <w:rtl/>
            <w:lang w:eastAsia="he-IL"/>
          </w:rPr>
          <w:t>ה</w:t>
        </w:r>
      </w:ins>
      <w:r w:rsidR="00F417F6" w:rsidRPr="00D3248D">
        <w:rPr>
          <w:rFonts w:ascii="Times New Roman" w:eastAsia="Times New Roman" w:hAnsi="Times New Roman" w:cs="David" w:hint="cs"/>
          <w:sz w:val="24"/>
          <w:szCs w:val="24"/>
          <w:rtl/>
          <w:lang w:eastAsia="he-IL"/>
        </w:rPr>
        <w:t xml:space="preserve"> בתקנות אינה רלבנטית למערער</w:t>
      </w:r>
      <w:ins w:id="4" w:author="Ofir Tal" w:date="2021-02-21T23:11:00Z">
        <w:r w:rsidR="0029500A">
          <w:rPr>
            <w:rFonts w:ascii="Times New Roman" w:eastAsia="Times New Roman" w:hAnsi="Times New Roman" w:cs="David" w:hint="cs"/>
            <w:sz w:val="24"/>
            <w:szCs w:val="24"/>
            <w:rtl/>
            <w:lang w:eastAsia="he-IL"/>
          </w:rPr>
          <w:t>, ו</w:t>
        </w:r>
      </w:ins>
      <w:ins w:id="5" w:author="Ofir Tal" w:date="2021-02-21T23:12:00Z">
        <w:r w:rsidR="0029500A">
          <w:rPr>
            <w:rFonts w:ascii="Times New Roman" w:eastAsia="Times New Roman" w:hAnsi="Times New Roman" w:cs="David" w:hint="cs"/>
            <w:sz w:val="24"/>
            <w:szCs w:val="24"/>
            <w:rtl/>
            <w:lang w:eastAsia="he-IL"/>
          </w:rPr>
          <w:t>בכל המגעים בינו לבין גורמי המדינה</w:t>
        </w:r>
      </w:ins>
      <w:ins w:id="6" w:author="Ofir Tal" w:date="2021-02-21T23:11:00Z">
        <w:r w:rsidR="0029500A">
          <w:rPr>
            <w:rFonts w:ascii="Times New Roman" w:eastAsia="Times New Roman" w:hAnsi="Times New Roman" w:cs="David" w:hint="cs"/>
            <w:sz w:val="24"/>
            <w:szCs w:val="24"/>
            <w:rtl/>
            <w:lang w:eastAsia="he-IL"/>
          </w:rPr>
          <w:t xml:space="preserve"> לא נאמר לו כי איחר את המועד לפנות לבית הדין לעבודה</w:t>
        </w:r>
      </w:ins>
      <w:r w:rsidR="00F417F6" w:rsidRPr="00D3248D">
        <w:rPr>
          <w:rFonts w:ascii="Times New Roman" w:eastAsia="Times New Roman" w:hAnsi="Times New Roman" w:cs="David" w:hint="cs"/>
          <w:sz w:val="24"/>
          <w:szCs w:val="24"/>
          <w:rtl/>
          <w:lang w:eastAsia="he-IL"/>
        </w:rPr>
        <w:t>.</w:t>
      </w:r>
    </w:p>
    <w:p w:rsidR="008C2A54" w:rsidRPr="008C2A54" w:rsidDel="0029500A" w:rsidRDefault="008C2A54">
      <w:pPr>
        <w:numPr>
          <w:ilvl w:val="1"/>
          <w:numId w:val="1"/>
        </w:numPr>
        <w:tabs>
          <w:tab w:val="clear" w:pos="792"/>
          <w:tab w:val="left" w:pos="1214"/>
        </w:tabs>
        <w:spacing w:after="200" w:line="360" w:lineRule="auto"/>
        <w:ind w:left="1214" w:hanging="612"/>
        <w:jc w:val="both"/>
        <w:rPr>
          <w:del w:id="7" w:author="Ofir Tal" w:date="2021-02-21T23:11:00Z"/>
          <w:rFonts w:cs="David"/>
          <w:sz w:val="24"/>
          <w:szCs w:val="24"/>
          <w:highlight w:val="yellow"/>
        </w:rPr>
        <w:pPrChange w:id="8" w:author="Ofir Tal" w:date="2021-02-21T09:28:00Z">
          <w:pPr>
            <w:tabs>
              <w:tab w:val="left" w:pos="1214"/>
            </w:tabs>
            <w:spacing w:after="200" w:line="360" w:lineRule="auto"/>
            <w:ind w:left="1214"/>
            <w:jc w:val="both"/>
          </w:pPr>
        </w:pPrChange>
      </w:pPr>
    </w:p>
    <w:p w:rsidR="00BF4AB4" w:rsidRDefault="00030DF9">
      <w:pPr>
        <w:tabs>
          <w:tab w:val="left" w:pos="1214"/>
        </w:tabs>
        <w:spacing w:after="200" w:line="360" w:lineRule="auto"/>
        <w:ind w:left="1214"/>
        <w:jc w:val="both"/>
        <w:rPr>
          <w:ins w:id="9" w:author="Shimon" w:date="2021-02-22T10:57:00Z"/>
          <w:rFonts w:cs="David"/>
          <w:sz w:val="24"/>
          <w:szCs w:val="24"/>
          <w:highlight w:val="cyan"/>
          <w:rtl/>
        </w:rPr>
        <w:pPrChange w:id="10" w:author="Ofir Tal" w:date="2021-02-21T23:12:00Z">
          <w:pPr>
            <w:tabs>
              <w:tab w:val="left" w:pos="1214"/>
            </w:tabs>
            <w:spacing w:after="200" w:line="360" w:lineRule="auto"/>
            <w:ind w:left="1214"/>
            <w:jc w:val="both"/>
          </w:pPr>
        </w:pPrChange>
      </w:pPr>
      <w:del w:id="11" w:author="Ofir Tal" w:date="2021-02-21T23:11:00Z">
        <w:r w:rsidRPr="008C2A54" w:rsidDel="0029500A">
          <w:rPr>
            <w:rFonts w:cs="David" w:hint="cs"/>
            <w:sz w:val="24"/>
            <w:szCs w:val="24"/>
            <w:highlight w:val="yellow"/>
            <w:rtl/>
          </w:rPr>
          <w:delText xml:space="preserve">. </w:delText>
        </w:r>
        <w:r w:rsidR="00635E75" w:rsidRPr="008C2A54" w:rsidDel="0029500A">
          <w:rPr>
            <w:rFonts w:cs="David" w:hint="cs"/>
            <w:sz w:val="24"/>
            <w:szCs w:val="24"/>
            <w:highlight w:val="yellow"/>
            <w:rtl/>
          </w:rPr>
          <w:delText>מה ש</w:delText>
        </w:r>
        <w:r w:rsidRPr="008C2A54" w:rsidDel="0029500A">
          <w:rPr>
            <w:rFonts w:cs="David" w:hint="cs"/>
            <w:sz w:val="24"/>
            <w:szCs w:val="24"/>
            <w:highlight w:val="yellow"/>
            <w:rtl/>
          </w:rPr>
          <w:delText xml:space="preserve">אמרתי לך </w:delText>
        </w:r>
        <w:r w:rsidR="00635E75" w:rsidRPr="008C2A54" w:rsidDel="0029500A">
          <w:rPr>
            <w:rFonts w:cs="David" w:hint="cs"/>
            <w:sz w:val="24"/>
            <w:szCs w:val="24"/>
            <w:highlight w:val="yellow"/>
            <w:rtl/>
          </w:rPr>
          <w:delText xml:space="preserve">היה </w:delText>
        </w:r>
        <w:r w:rsidRPr="008C2A54" w:rsidDel="0029500A">
          <w:rPr>
            <w:rFonts w:cs="David" w:hint="cs"/>
            <w:sz w:val="24"/>
            <w:szCs w:val="24"/>
            <w:highlight w:val="yellow"/>
            <w:rtl/>
          </w:rPr>
          <w:delText xml:space="preserve">שבשיחה טלפונית (יחידה, למרות כל בקשותיי) עם ציון לוי </w:delText>
        </w:r>
        <w:r w:rsidR="00433047" w:rsidDel="0029500A">
          <w:rPr>
            <w:rFonts w:cs="David" w:hint="cs"/>
            <w:b/>
            <w:bCs/>
            <w:sz w:val="24"/>
            <w:szCs w:val="24"/>
            <w:highlight w:val="yellow"/>
            <w:rtl/>
          </w:rPr>
          <w:delText xml:space="preserve">3.5 שנים מאוחר יותר, </w:delText>
        </w:r>
        <w:r w:rsidRPr="008C2A54" w:rsidDel="0029500A">
          <w:rPr>
            <w:rFonts w:cs="David" w:hint="cs"/>
            <w:b/>
            <w:bCs/>
            <w:sz w:val="24"/>
            <w:szCs w:val="24"/>
            <w:highlight w:val="yellow"/>
            <w:rtl/>
          </w:rPr>
          <w:delText>ב</w:delText>
        </w:r>
        <w:r w:rsidR="00433047" w:rsidDel="0029500A">
          <w:rPr>
            <w:rFonts w:cs="David" w:hint="cs"/>
            <w:b/>
            <w:bCs/>
            <w:sz w:val="24"/>
            <w:szCs w:val="24"/>
            <w:highlight w:val="yellow"/>
            <w:rtl/>
          </w:rPr>
          <w:delText>16 ל</w:delText>
        </w:r>
        <w:r w:rsidRPr="008C2A54" w:rsidDel="0029500A">
          <w:rPr>
            <w:rFonts w:cs="David" w:hint="cs"/>
            <w:b/>
            <w:bCs/>
            <w:sz w:val="24"/>
            <w:szCs w:val="24"/>
            <w:highlight w:val="yellow"/>
            <w:rtl/>
          </w:rPr>
          <w:delText>אוגוסט-</w:delText>
        </w:r>
        <w:r w:rsidR="00433047" w:rsidDel="0029500A">
          <w:rPr>
            <w:rFonts w:cs="David" w:hint="cs"/>
            <w:b/>
            <w:bCs/>
            <w:sz w:val="24"/>
            <w:szCs w:val="24"/>
            <w:highlight w:val="yellow"/>
            <w:rtl/>
          </w:rPr>
          <w:delText xml:space="preserve"> </w:delText>
        </w:r>
        <w:r w:rsidRPr="008C2A54" w:rsidDel="0029500A">
          <w:rPr>
            <w:rFonts w:cs="David" w:hint="cs"/>
            <w:b/>
            <w:bCs/>
            <w:sz w:val="24"/>
            <w:szCs w:val="24"/>
            <w:highlight w:val="yellow"/>
            <w:rtl/>
          </w:rPr>
          <w:delText>2016!)</w:delText>
        </w:r>
        <w:r w:rsidR="00635E75" w:rsidRPr="008C2A54" w:rsidDel="0029500A">
          <w:rPr>
            <w:rFonts w:cs="David" w:hint="cs"/>
            <w:sz w:val="24"/>
            <w:szCs w:val="24"/>
            <w:highlight w:val="yellow"/>
            <w:rtl/>
          </w:rPr>
          <w:delText xml:space="preserve">, </w:delText>
        </w:r>
        <w:r w:rsidRPr="008C2A54" w:rsidDel="0029500A">
          <w:rPr>
            <w:rFonts w:cs="David" w:hint="cs"/>
            <w:b/>
            <w:bCs/>
            <w:sz w:val="24"/>
            <w:szCs w:val="24"/>
            <w:highlight w:val="yellow"/>
            <w:rtl/>
          </w:rPr>
          <w:delText>שכנעתי אותו בטיעוניי</w:delText>
        </w:r>
        <w:r w:rsidR="00635E75" w:rsidRPr="008C2A54" w:rsidDel="0029500A">
          <w:rPr>
            <w:rFonts w:cs="David" w:hint="cs"/>
            <w:sz w:val="24"/>
            <w:szCs w:val="24"/>
            <w:highlight w:val="yellow"/>
            <w:rtl/>
          </w:rPr>
          <w:delText xml:space="preserve"> ולכן </w:delText>
        </w:r>
        <w:r w:rsidRPr="008C2A54" w:rsidDel="0029500A">
          <w:rPr>
            <w:rFonts w:cs="David" w:hint="cs"/>
            <w:sz w:val="24"/>
            <w:szCs w:val="24"/>
            <w:highlight w:val="yellow"/>
            <w:rtl/>
          </w:rPr>
          <w:delText xml:space="preserve"> תשובתו </w:delText>
        </w:r>
        <w:r w:rsidR="0045694C" w:rsidRPr="008C2A54" w:rsidDel="0029500A">
          <w:rPr>
            <w:rFonts w:cs="David" w:hint="cs"/>
            <w:sz w:val="24"/>
            <w:szCs w:val="24"/>
            <w:highlight w:val="yellow"/>
            <w:rtl/>
          </w:rPr>
          <w:delText xml:space="preserve">הטלפונית </w:delText>
        </w:r>
        <w:r w:rsidRPr="008C2A54" w:rsidDel="0029500A">
          <w:rPr>
            <w:rFonts w:cs="David" w:hint="cs"/>
            <w:sz w:val="24"/>
            <w:szCs w:val="24"/>
            <w:highlight w:val="yellow"/>
            <w:rtl/>
          </w:rPr>
          <w:delText xml:space="preserve">היתה שהוא יחזור ויבדוק את הנושא. </w:delText>
        </w:r>
        <w:r w:rsidRPr="00433047" w:rsidDel="0029500A">
          <w:rPr>
            <w:rFonts w:cs="David" w:hint="cs"/>
            <w:b/>
            <w:bCs/>
            <w:sz w:val="24"/>
            <w:szCs w:val="24"/>
            <w:highlight w:val="yellow"/>
            <w:rtl/>
          </w:rPr>
          <w:delText>כשבקשתי לזרז את הבדי</w:delText>
        </w:r>
        <w:r w:rsidR="00635E75" w:rsidRPr="00433047" w:rsidDel="0029500A">
          <w:rPr>
            <w:rFonts w:cs="David" w:hint="cs"/>
            <w:b/>
            <w:bCs/>
            <w:sz w:val="24"/>
            <w:szCs w:val="24"/>
            <w:highlight w:val="yellow"/>
            <w:rtl/>
          </w:rPr>
          <w:delText>קה כי אחרת אפנה לביה"ד לעירעור</w:delText>
        </w:r>
        <w:r w:rsidR="00635E75" w:rsidRPr="008C2A54" w:rsidDel="0029500A">
          <w:rPr>
            <w:rFonts w:cs="David" w:hint="cs"/>
            <w:sz w:val="24"/>
            <w:szCs w:val="24"/>
            <w:highlight w:val="yellow"/>
            <w:rtl/>
          </w:rPr>
          <w:delText xml:space="preserve"> כי "ה</w:delText>
        </w:r>
        <w:r w:rsidRPr="008C2A54" w:rsidDel="0029500A">
          <w:rPr>
            <w:rFonts w:cs="David" w:hint="cs"/>
            <w:sz w:val="24"/>
            <w:szCs w:val="24"/>
            <w:highlight w:val="yellow"/>
            <w:rtl/>
          </w:rPr>
          <w:delText>עו</w:delText>
        </w:r>
        <w:r w:rsidR="00635E75" w:rsidRPr="008C2A54" w:rsidDel="0029500A">
          <w:rPr>
            <w:rFonts w:cs="David" w:hint="cs"/>
            <w:sz w:val="24"/>
            <w:szCs w:val="24"/>
            <w:highlight w:val="yellow"/>
            <w:rtl/>
          </w:rPr>
          <w:delText>"</w:delText>
        </w:r>
        <w:r w:rsidRPr="008C2A54" w:rsidDel="0029500A">
          <w:rPr>
            <w:rFonts w:cs="David" w:hint="cs"/>
            <w:sz w:val="24"/>
            <w:szCs w:val="24"/>
            <w:highlight w:val="yellow"/>
            <w:rtl/>
          </w:rPr>
          <w:delText>ד שלי הסביר לי ש</w:delText>
        </w:r>
        <w:r w:rsidR="00635E75" w:rsidRPr="008C2A54" w:rsidDel="0029500A">
          <w:rPr>
            <w:rFonts w:cs="David" w:hint="cs"/>
            <w:sz w:val="24"/>
            <w:szCs w:val="24"/>
            <w:highlight w:val="yellow"/>
            <w:rtl/>
          </w:rPr>
          <w:delText xml:space="preserve">בעקבות מכתבו האחרון (שקבלתי בסמוך לפני השיחה הטלפונית) </w:delText>
        </w:r>
        <w:r w:rsidRPr="008C2A54" w:rsidDel="0029500A">
          <w:rPr>
            <w:rFonts w:cs="David" w:hint="cs"/>
            <w:sz w:val="24"/>
            <w:szCs w:val="24"/>
            <w:highlight w:val="yellow"/>
            <w:rtl/>
          </w:rPr>
          <w:delText>יש לי רק 60 יום</w:delText>
        </w:r>
        <w:r w:rsidR="00635E75" w:rsidRPr="008C2A54" w:rsidDel="0029500A">
          <w:rPr>
            <w:rFonts w:cs="David" w:hint="cs"/>
            <w:sz w:val="24"/>
            <w:szCs w:val="24"/>
            <w:highlight w:val="yellow"/>
            <w:rtl/>
          </w:rPr>
          <w:delText xml:space="preserve"> לערער בבית הדין</w:delText>
        </w:r>
        <w:r w:rsidRPr="008C2A54" w:rsidDel="0029500A">
          <w:rPr>
            <w:rFonts w:cs="David" w:hint="cs"/>
            <w:sz w:val="24"/>
            <w:szCs w:val="24"/>
            <w:highlight w:val="yellow"/>
            <w:rtl/>
          </w:rPr>
          <w:delText>"</w:delText>
        </w:r>
        <w:r w:rsidR="00D3248D" w:rsidDel="0029500A">
          <w:rPr>
            <w:rFonts w:cs="David" w:hint="cs"/>
            <w:sz w:val="24"/>
            <w:szCs w:val="24"/>
            <w:highlight w:val="yellow"/>
            <w:rtl/>
          </w:rPr>
          <w:delText xml:space="preserve"> </w:delText>
        </w:r>
      </w:del>
      <w:r w:rsidR="00D3248D">
        <w:rPr>
          <w:rFonts w:cs="David" w:hint="cs"/>
          <w:sz w:val="24"/>
          <w:szCs w:val="24"/>
          <w:highlight w:val="cyan"/>
          <w:rtl/>
        </w:rPr>
        <w:t>אחרי שקראתי שזה מה שעורך הדין שלך אמר לך - ש</w:t>
      </w:r>
      <w:r w:rsidR="00D3248D" w:rsidRPr="00D3248D">
        <w:rPr>
          <w:rFonts w:cs="David" w:hint="cs"/>
          <w:sz w:val="24"/>
          <w:szCs w:val="24"/>
          <w:highlight w:val="cyan"/>
          <w:rtl/>
        </w:rPr>
        <w:t>כנעת אותי שידעת שהיה עליך להגיש תוך 60 ימים</w:t>
      </w:r>
      <w:ins w:id="12" w:author="Ofir Tal" w:date="2021-02-21T23:11:00Z">
        <w:r w:rsidR="0029500A">
          <w:rPr>
            <w:rFonts w:cs="David" w:hint="cs"/>
            <w:sz w:val="24"/>
            <w:szCs w:val="24"/>
            <w:highlight w:val="cyan"/>
            <w:rtl/>
          </w:rPr>
          <w:t>. ממילא התחושה הסובייקטיבית שלך פחות חשובה מההתנהלות של גורמי המדינה</w:t>
        </w:r>
      </w:ins>
    </w:p>
    <w:p w:rsidR="00E24065" w:rsidDel="0029500A" w:rsidRDefault="00D3248D" w:rsidP="0029500A">
      <w:pPr>
        <w:tabs>
          <w:tab w:val="left" w:pos="1214"/>
        </w:tabs>
        <w:spacing w:after="200" w:line="360" w:lineRule="auto"/>
        <w:ind w:left="1214"/>
        <w:jc w:val="both"/>
        <w:rPr>
          <w:del w:id="13" w:author="Ofir Tal" w:date="2021-02-21T23:12:00Z"/>
          <w:rFonts w:cs="David"/>
          <w:sz w:val="24"/>
          <w:szCs w:val="24"/>
        </w:rPr>
      </w:pPr>
      <w:bookmarkStart w:id="14" w:name="_GoBack"/>
      <w:bookmarkEnd w:id="14"/>
      <w:del w:id="15" w:author="Ofir Tal" w:date="2021-02-21T23:11:00Z">
        <w:r w:rsidRPr="00D3248D" w:rsidDel="0029500A">
          <w:rPr>
            <w:rFonts w:cs="David" w:hint="cs"/>
            <w:sz w:val="24"/>
            <w:szCs w:val="24"/>
            <w:highlight w:val="cyan"/>
            <w:rtl/>
          </w:rPr>
          <w:delText>.</w:delText>
        </w:r>
        <w:r w:rsidR="00030DF9" w:rsidRPr="00D3248D" w:rsidDel="0029500A">
          <w:rPr>
            <w:rFonts w:cs="David" w:hint="cs"/>
            <w:sz w:val="24"/>
            <w:szCs w:val="24"/>
            <w:highlight w:val="cyan"/>
            <w:rtl/>
          </w:rPr>
          <w:delText xml:space="preserve">  </w:delText>
        </w:r>
        <w:r w:rsidR="00030DF9" w:rsidRPr="00433047" w:rsidDel="0029500A">
          <w:rPr>
            <w:rFonts w:cs="David" w:hint="cs"/>
            <w:b/>
            <w:bCs/>
            <w:sz w:val="24"/>
            <w:szCs w:val="24"/>
            <w:highlight w:val="yellow"/>
            <w:rtl/>
          </w:rPr>
          <w:delText xml:space="preserve">הוא הגיב: ראשית תלמד את העו"ד הנכבד שלך שזה כבר </w:delText>
        </w:r>
        <w:r w:rsidR="00635E75" w:rsidRPr="00433047" w:rsidDel="0029500A">
          <w:rPr>
            <w:rFonts w:cs="David" w:hint="cs"/>
            <w:b/>
            <w:bCs/>
            <w:sz w:val="24"/>
            <w:szCs w:val="24"/>
            <w:highlight w:val="yellow"/>
            <w:rtl/>
          </w:rPr>
          <w:delText>לא 60 יום אלא שנה</w:delText>
        </w:r>
        <w:r w:rsidR="00433047" w:rsidDel="0029500A">
          <w:rPr>
            <w:rFonts w:cs="David" w:hint="cs"/>
            <w:b/>
            <w:bCs/>
            <w:sz w:val="24"/>
            <w:szCs w:val="24"/>
            <w:highlight w:val="yellow"/>
            <w:rtl/>
          </w:rPr>
          <w:delText>,</w:delText>
        </w:r>
        <w:r w:rsidR="00635E75" w:rsidRPr="00433047" w:rsidDel="0029500A">
          <w:rPr>
            <w:rFonts w:cs="David" w:hint="cs"/>
            <w:b/>
            <w:bCs/>
            <w:sz w:val="24"/>
            <w:szCs w:val="24"/>
            <w:highlight w:val="yellow"/>
            <w:rtl/>
          </w:rPr>
          <w:delText xml:space="preserve"> </w:delText>
        </w:r>
        <w:r w:rsidR="00635E75" w:rsidRPr="008C2A54" w:rsidDel="0029500A">
          <w:rPr>
            <w:rFonts w:cs="David" w:hint="cs"/>
            <w:b/>
            <w:bCs/>
            <w:sz w:val="24"/>
            <w:szCs w:val="24"/>
            <w:highlight w:val="yellow"/>
            <w:rtl/>
          </w:rPr>
          <w:delText>אבל חכה לבדיקתי החוזרת.</w:delText>
        </w:r>
        <w:r w:rsidR="00635E75" w:rsidRPr="008C2A54" w:rsidDel="0029500A">
          <w:rPr>
            <w:rFonts w:cs="David" w:hint="cs"/>
            <w:sz w:val="24"/>
            <w:szCs w:val="24"/>
            <w:highlight w:val="yellow"/>
            <w:rtl/>
          </w:rPr>
          <w:delText xml:space="preserve"> בעקבות</w:delText>
        </w:r>
        <w:r w:rsidR="00030DF9" w:rsidRPr="008C2A54" w:rsidDel="0029500A">
          <w:rPr>
            <w:rFonts w:cs="David" w:hint="cs"/>
            <w:sz w:val="24"/>
            <w:szCs w:val="24"/>
            <w:highlight w:val="yellow"/>
            <w:rtl/>
          </w:rPr>
          <w:delText xml:space="preserve"> </w:delText>
        </w:r>
        <w:r w:rsidR="00635E75" w:rsidRPr="008C2A54" w:rsidDel="0029500A">
          <w:rPr>
            <w:rFonts w:cs="David" w:hint="cs"/>
            <w:sz w:val="24"/>
            <w:szCs w:val="24"/>
            <w:highlight w:val="yellow"/>
            <w:rtl/>
          </w:rPr>
          <w:delText>שיחה זו  ואחרי שטרטרתי לו שוב ושוב באימיילים, שיחות למזכירה וכו' הוא יזם את המפגש ב-1.11.2016 (</w:delText>
        </w:r>
        <w:r w:rsidR="0045694C" w:rsidRPr="008C2A54" w:rsidDel="0029500A">
          <w:rPr>
            <w:rFonts w:cs="David" w:hint="cs"/>
            <w:sz w:val="24"/>
            <w:szCs w:val="24"/>
            <w:highlight w:val="yellow"/>
            <w:rtl/>
          </w:rPr>
          <w:delText>הרבה מעבר ל-60 יום ממועד השיחה) ו</w:delText>
        </w:r>
        <w:r w:rsidR="00433047" w:rsidDel="0029500A">
          <w:rPr>
            <w:rFonts w:cs="David" w:hint="cs"/>
            <w:sz w:val="24"/>
            <w:szCs w:val="24"/>
            <w:highlight w:val="yellow"/>
            <w:rtl/>
          </w:rPr>
          <w:delText xml:space="preserve">גם בה, </w:delText>
        </w:r>
        <w:r w:rsidR="0045694C" w:rsidRPr="008C2A54" w:rsidDel="0029500A">
          <w:rPr>
            <w:rFonts w:cs="David" w:hint="cs"/>
            <w:sz w:val="24"/>
            <w:szCs w:val="24"/>
            <w:highlight w:val="yellow"/>
            <w:rtl/>
          </w:rPr>
          <w:delText>כפי שציטטת מהסיכום</w:delText>
        </w:r>
        <w:r w:rsidR="00433047" w:rsidDel="0029500A">
          <w:rPr>
            <w:rFonts w:cs="David" w:hint="cs"/>
            <w:sz w:val="24"/>
            <w:szCs w:val="24"/>
            <w:highlight w:val="yellow"/>
            <w:rtl/>
          </w:rPr>
          <w:delText>, ו</w:delText>
        </w:r>
        <w:r w:rsidR="0045694C" w:rsidRPr="008C2A54" w:rsidDel="0029500A">
          <w:rPr>
            <w:rFonts w:cs="David" w:hint="cs"/>
            <w:sz w:val="24"/>
            <w:szCs w:val="24"/>
            <w:highlight w:val="yellow"/>
            <w:rtl/>
          </w:rPr>
          <w:delText>גם באימיילים נוספים ה</w:delText>
        </w:r>
        <w:r w:rsidR="00635E75" w:rsidRPr="008C2A54" w:rsidDel="0029500A">
          <w:rPr>
            <w:rFonts w:cs="David" w:hint="cs"/>
            <w:sz w:val="24"/>
            <w:szCs w:val="24"/>
            <w:highlight w:val="yellow"/>
            <w:rtl/>
          </w:rPr>
          <w:delText xml:space="preserve">וא </w:delText>
        </w:r>
        <w:r w:rsidR="0045694C" w:rsidRPr="008C2A54" w:rsidDel="0029500A">
          <w:rPr>
            <w:rFonts w:cs="David" w:hint="cs"/>
            <w:sz w:val="24"/>
            <w:szCs w:val="24"/>
            <w:highlight w:val="yellow"/>
            <w:rtl/>
          </w:rPr>
          <w:delText xml:space="preserve">חזר ואמר שעלי להמתין. רק </w:delText>
        </w:r>
        <w:r w:rsidR="00433047" w:rsidDel="0029500A">
          <w:rPr>
            <w:rFonts w:cs="David" w:hint="cs"/>
            <w:sz w:val="24"/>
            <w:szCs w:val="24"/>
            <w:highlight w:val="yellow"/>
            <w:rtl/>
          </w:rPr>
          <w:delText xml:space="preserve">כעבור כמעט 3 חודשים נוספים, </w:delText>
        </w:r>
        <w:r w:rsidR="0045694C" w:rsidRPr="008C2A54" w:rsidDel="0029500A">
          <w:rPr>
            <w:rFonts w:cs="David" w:hint="cs"/>
            <w:sz w:val="24"/>
            <w:szCs w:val="24"/>
            <w:highlight w:val="yellow"/>
            <w:rtl/>
          </w:rPr>
          <w:delText xml:space="preserve">בסוף ינואר 2017 הוא שלח תשובה (שעליה הגבתי </w:delText>
        </w:r>
        <w:r w:rsidR="00F659C2" w:rsidDel="0029500A">
          <w:rPr>
            <w:rFonts w:cs="David" w:hint="cs"/>
            <w:sz w:val="24"/>
            <w:szCs w:val="24"/>
            <w:highlight w:val="yellow"/>
            <w:rtl/>
          </w:rPr>
          <w:delText>במכתביי המפורטים מ-15.3.2017</w:delText>
        </w:r>
        <w:r w:rsidR="0045694C" w:rsidRPr="008C2A54" w:rsidDel="0029500A">
          <w:rPr>
            <w:rFonts w:cs="David" w:hint="cs"/>
            <w:sz w:val="24"/>
            <w:szCs w:val="24"/>
            <w:highlight w:val="yellow"/>
            <w:rtl/>
          </w:rPr>
          <w:delText>).</w:delText>
        </w:r>
      </w:del>
    </w:p>
    <w:p w:rsidR="008C2A54" w:rsidRDefault="0045694C">
      <w:pPr>
        <w:tabs>
          <w:tab w:val="left" w:pos="1214"/>
        </w:tabs>
        <w:spacing w:after="200" w:line="360" w:lineRule="auto"/>
        <w:ind w:left="1214"/>
        <w:jc w:val="both"/>
        <w:rPr>
          <w:rFonts w:ascii="Times New Roman" w:eastAsia="Times New Roman" w:hAnsi="Times New Roman" w:cs="David"/>
          <w:sz w:val="24"/>
          <w:szCs w:val="24"/>
          <w:rtl/>
          <w:lang w:eastAsia="he-IL"/>
        </w:rPr>
        <w:pPrChange w:id="16" w:author="Ofir Tal" w:date="2021-02-21T23:12:00Z">
          <w:pPr>
            <w:tabs>
              <w:tab w:val="left" w:pos="1214"/>
            </w:tabs>
            <w:spacing w:after="200" w:line="360" w:lineRule="auto"/>
            <w:ind w:left="1214"/>
            <w:jc w:val="both"/>
          </w:pPr>
        </w:pPrChange>
      </w:pPr>
      <w:del w:id="17" w:author="Ofir Tal" w:date="2021-02-21T23:12:00Z">
        <w:r w:rsidRPr="008C2A54" w:rsidDel="0029500A">
          <w:rPr>
            <w:rFonts w:ascii="Times New Roman" w:eastAsia="Times New Roman" w:hAnsi="Times New Roman" w:cs="David" w:hint="cs"/>
            <w:sz w:val="24"/>
            <w:szCs w:val="24"/>
            <w:highlight w:val="yellow"/>
            <w:rtl/>
            <w:lang w:eastAsia="he-IL"/>
          </w:rPr>
          <w:delText xml:space="preserve">לעניות דעתי ביה"ד לא יוכל להתעלם מהעובדה </w:delText>
        </w:r>
        <w:r w:rsidR="008C2A54" w:rsidRPr="008C2A54" w:rsidDel="0029500A">
          <w:rPr>
            <w:rFonts w:ascii="Times New Roman" w:eastAsia="Times New Roman" w:hAnsi="Times New Roman" w:cs="David" w:hint="cs"/>
            <w:sz w:val="24"/>
            <w:szCs w:val="24"/>
            <w:highlight w:val="yellow"/>
            <w:rtl/>
            <w:lang w:eastAsia="he-IL"/>
          </w:rPr>
          <w:delText>שכ</w:delText>
        </w:r>
        <w:r w:rsidR="00D53EE1" w:rsidRPr="008C2A54" w:rsidDel="0029500A">
          <w:rPr>
            <w:rFonts w:ascii="Times New Roman" w:eastAsia="Times New Roman" w:hAnsi="Times New Roman" w:cs="David" w:hint="cs"/>
            <w:sz w:val="24"/>
            <w:szCs w:val="24"/>
            <w:highlight w:val="yellow"/>
            <w:rtl/>
            <w:lang w:eastAsia="he-IL"/>
          </w:rPr>
          <w:delText xml:space="preserve">ל זרועות המדינה הרלוונטים: </w:delText>
        </w:r>
        <w:r w:rsidRPr="008C2A54" w:rsidDel="0029500A">
          <w:rPr>
            <w:rFonts w:ascii="Times New Roman" w:eastAsia="Times New Roman" w:hAnsi="Times New Roman" w:cs="David" w:hint="cs"/>
            <w:sz w:val="24"/>
            <w:szCs w:val="24"/>
            <w:highlight w:val="yellow"/>
            <w:rtl/>
            <w:lang w:eastAsia="he-IL"/>
          </w:rPr>
          <w:delText xml:space="preserve">גם הממונה, גם סגן נציב שרות המדינה, גם </w:delText>
        </w:r>
        <w:r w:rsidRPr="008C2A54" w:rsidDel="0029500A">
          <w:rPr>
            <w:rFonts w:ascii="Times New Roman" w:eastAsia="Times New Roman" w:hAnsi="Times New Roman" w:cs="David" w:hint="cs"/>
            <w:b/>
            <w:bCs/>
            <w:sz w:val="24"/>
            <w:szCs w:val="24"/>
            <w:highlight w:val="yellow"/>
            <w:rtl/>
            <w:lang w:eastAsia="he-IL"/>
          </w:rPr>
          <w:delText>ה</w:delText>
        </w:r>
        <w:r w:rsidRPr="008C2A54" w:rsidDel="0029500A">
          <w:rPr>
            <w:rFonts w:ascii="Times New Roman" w:eastAsia="Times New Roman" w:hAnsi="Times New Roman" w:cs="David" w:hint="cs"/>
            <w:sz w:val="24"/>
            <w:szCs w:val="24"/>
            <w:highlight w:val="yellow"/>
            <w:rtl/>
            <w:lang w:eastAsia="he-IL"/>
          </w:rPr>
          <w:delText>מקצוען הב</w:delText>
        </w:r>
        <w:r w:rsidR="00D53EE1" w:rsidRPr="008C2A54" w:rsidDel="0029500A">
          <w:rPr>
            <w:rFonts w:ascii="Times New Roman" w:eastAsia="Times New Roman" w:hAnsi="Times New Roman" w:cs="David" w:hint="cs"/>
            <w:sz w:val="24"/>
            <w:szCs w:val="24"/>
            <w:highlight w:val="yellow"/>
            <w:rtl/>
            <w:lang w:eastAsia="he-IL"/>
          </w:rPr>
          <w:delText xml:space="preserve">כיר לעינייני פנסיה מנחים אותי </w:delText>
        </w:r>
        <w:r w:rsidRPr="008C2A54" w:rsidDel="0029500A">
          <w:rPr>
            <w:rFonts w:ascii="Times New Roman" w:eastAsia="Times New Roman" w:hAnsi="Times New Roman" w:cs="David" w:hint="cs"/>
            <w:sz w:val="24"/>
            <w:szCs w:val="24"/>
            <w:highlight w:val="yellow"/>
            <w:rtl/>
            <w:lang w:eastAsia="he-IL"/>
          </w:rPr>
          <w:delText xml:space="preserve">לא להגיש עדיין </w:delText>
        </w:r>
        <w:r w:rsidRPr="008C2A54" w:rsidDel="0029500A">
          <w:rPr>
            <w:rFonts w:ascii="Times New Roman" w:eastAsia="Times New Roman" w:hAnsi="Times New Roman" w:cs="David" w:hint="cs"/>
            <w:sz w:val="24"/>
            <w:szCs w:val="24"/>
            <w:highlight w:val="yellow"/>
            <w:rtl/>
            <w:lang w:eastAsia="he-IL"/>
          </w:rPr>
          <w:lastRenderedPageBreak/>
          <w:delText xml:space="preserve">עירעור </w:delText>
        </w:r>
        <w:r w:rsidR="00D53EE1" w:rsidRPr="008C2A54" w:rsidDel="0029500A">
          <w:rPr>
            <w:rFonts w:ascii="Times New Roman" w:eastAsia="Times New Roman" w:hAnsi="Times New Roman" w:cs="David" w:hint="cs"/>
            <w:sz w:val="24"/>
            <w:szCs w:val="24"/>
            <w:highlight w:val="yellow"/>
            <w:rtl/>
            <w:lang w:eastAsia="he-IL"/>
          </w:rPr>
          <w:delText xml:space="preserve">לביה"ד, </w:delText>
        </w:r>
        <w:r w:rsidR="008C2A54" w:rsidRPr="008C2A54" w:rsidDel="0029500A">
          <w:rPr>
            <w:rFonts w:ascii="Times New Roman" w:eastAsia="Times New Roman" w:hAnsi="Times New Roman" w:cs="David" w:hint="cs"/>
            <w:sz w:val="24"/>
            <w:szCs w:val="24"/>
            <w:highlight w:val="yellow"/>
            <w:rtl/>
            <w:lang w:eastAsia="he-IL"/>
          </w:rPr>
          <w:delText xml:space="preserve">לא רק </w:delText>
        </w:r>
        <w:r w:rsidR="00D53EE1" w:rsidRPr="008C2A54" w:rsidDel="0029500A">
          <w:rPr>
            <w:rFonts w:ascii="Times New Roman" w:eastAsia="Times New Roman" w:hAnsi="Times New Roman" w:cs="David" w:hint="cs"/>
            <w:sz w:val="24"/>
            <w:szCs w:val="24"/>
            <w:highlight w:val="yellow"/>
            <w:rtl/>
            <w:lang w:eastAsia="he-IL"/>
          </w:rPr>
          <w:delText xml:space="preserve">בגלל שמרוץ ה-60 יום לא החל </w:delText>
        </w:r>
        <w:r w:rsidR="008C2A54" w:rsidRPr="008C2A54" w:rsidDel="0029500A">
          <w:rPr>
            <w:rFonts w:ascii="Times New Roman" w:eastAsia="Times New Roman" w:hAnsi="Times New Roman" w:cs="David" w:hint="cs"/>
            <w:sz w:val="24"/>
            <w:szCs w:val="24"/>
            <w:highlight w:val="yellow"/>
            <w:rtl/>
            <w:lang w:eastAsia="he-IL"/>
          </w:rPr>
          <w:delText>עדיין אלא ש</w:delText>
        </w:r>
        <w:r w:rsidR="00D53EE1" w:rsidRPr="008C2A54" w:rsidDel="0029500A">
          <w:rPr>
            <w:rFonts w:ascii="Times New Roman" w:eastAsia="Times New Roman" w:hAnsi="Times New Roman" w:cs="David" w:hint="cs"/>
            <w:sz w:val="24"/>
            <w:szCs w:val="24"/>
            <w:highlight w:val="yellow"/>
            <w:rtl/>
            <w:lang w:eastAsia="he-IL"/>
          </w:rPr>
          <w:delText>נתנו לי להבין ש</w:delText>
        </w:r>
        <w:r w:rsidR="008C2A54" w:rsidRPr="008C2A54" w:rsidDel="0029500A">
          <w:rPr>
            <w:rFonts w:ascii="Times New Roman" w:eastAsia="Times New Roman" w:hAnsi="Times New Roman" w:cs="David" w:hint="cs"/>
            <w:sz w:val="24"/>
            <w:szCs w:val="24"/>
            <w:highlight w:val="yellow"/>
            <w:rtl/>
            <w:lang w:eastAsia="he-IL"/>
          </w:rPr>
          <w:delText xml:space="preserve">ענין ה60 יום </w:delText>
        </w:r>
        <w:r w:rsidR="00D53EE1" w:rsidRPr="008C2A54" w:rsidDel="0029500A">
          <w:rPr>
            <w:rFonts w:ascii="Times New Roman" w:eastAsia="Times New Roman" w:hAnsi="Times New Roman" w:cs="David" w:hint="cs"/>
            <w:sz w:val="24"/>
            <w:szCs w:val="24"/>
            <w:highlight w:val="yellow"/>
            <w:rtl/>
            <w:lang w:eastAsia="he-IL"/>
          </w:rPr>
          <w:delText xml:space="preserve"> כלל לא רלוונטי במקרה שלי (משתקף גם מעצם העובדה ש</w:delText>
        </w:r>
        <w:r w:rsidRPr="008C2A54" w:rsidDel="0029500A">
          <w:rPr>
            <w:rFonts w:ascii="Times New Roman" w:eastAsia="Times New Roman" w:hAnsi="Times New Roman" w:cs="David" w:hint="cs"/>
            <w:sz w:val="24"/>
            <w:szCs w:val="24"/>
            <w:highlight w:val="yellow"/>
            <w:rtl/>
            <w:lang w:eastAsia="he-IL"/>
          </w:rPr>
          <w:delText xml:space="preserve">אף אחד </w:delText>
        </w:r>
        <w:r w:rsidRPr="008C2A54" w:rsidDel="0029500A">
          <w:rPr>
            <w:rFonts w:ascii="Times New Roman" w:eastAsia="Times New Roman" w:hAnsi="Times New Roman" w:cs="David"/>
            <w:sz w:val="24"/>
            <w:szCs w:val="24"/>
            <w:highlight w:val="yellow"/>
            <w:rtl/>
            <w:lang w:eastAsia="he-IL"/>
          </w:rPr>
          <w:delText>–</w:delText>
        </w:r>
        <w:r w:rsidRPr="008C2A54" w:rsidDel="0029500A">
          <w:rPr>
            <w:rFonts w:ascii="Times New Roman" w:eastAsia="Times New Roman" w:hAnsi="Times New Roman" w:cs="David" w:hint="cs"/>
            <w:sz w:val="24"/>
            <w:szCs w:val="24"/>
            <w:highlight w:val="yellow"/>
            <w:rtl/>
            <w:lang w:eastAsia="he-IL"/>
          </w:rPr>
          <w:delText xml:space="preserve"> אף פעם</w:delText>
        </w:r>
        <w:r w:rsidR="00D53EE1" w:rsidRPr="008C2A54" w:rsidDel="0029500A">
          <w:rPr>
            <w:rFonts w:ascii="Times New Roman" w:eastAsia="Times New Roman" w:hAnsi="Times New Roman" w:cs="David" w:hint="cs"/>
            <w:sz w:val="24"/>
            <w:szCs w:val="24"/>
            <w:highlight w:val="yellow"/>
            <w:rtl/>
            <w:lang w:eastAsia="he-IL"/>
          </w:rPr>
          <w:delText xml:space="preserve">- </w:delText>
        </w:r>
        <w:r w:rsidRPr="008C2A54" w:rsidDel="0029500A">
          <w:rPr>
            <w:rFonts w:ascii="Times New Roman" w:eastAsia="Times New Roman" w:hAnsi="Times New Roman" w:cs="David" w:hint="cs"/>
            <w:sz w:val="24"/>
            <w:szCs w:val="24"/>
            <w:highlight w:val="yellow"/>
            <w:rtl/>
            <w:lang w:eastAsia="he-IL"/>
          </w:rPr>
          <w:delText xml:space="preserve"> </w:delText>
        </w:r>
        <w:r w:rsidR="00D53EE1" w:rsidRPr="008C2A54" w:rsidDel="0029500A">
          <w:rPr>
            <w:rFonts w:ascii="Times New Roman" w:eastAsia="Times New Roman" w:hAnsi="Times New Roman" w:cs="David" w:hint="cs"/>
            <w:sz w:val="24"/>
            <w:szCs w:val="24"/>
            <w:highlight w:val="yellow"/>
            <w:rtl/>
            <w:lang w:eastAsia="he-IL"/>
          </w:rPr>
          <w:delText xml:space="preserve">גם </w:delText>
        </w:r>
        <w:r w:rsidRPr="008C2A54" w:rsidDel="0029500A">
          <w:rPr>
            <w:rFonts w:ascii="Times New Roman" w:eastAsia="Times New Roman" w:hAnsi="Times New Roman" w:cs="David" w:hint="cs"/>
            <w:sz w:val="24"/>
            <w:szCs w:val="24"/>
            <w:highlight w:val="yellow"/>
            <w:rtl/>
            <w:lang w:eastAsia="he-IL"/>
          </w:rPr>
          <w:delText xml:space="preserve">לא טען </w:delText>
        </w:r>
        <w:r w:rsidR="00D53EE1" w:rsidRPr="008C2A54" w:rsidDel="0029500A">
          <w:rPr>
            <w:rFonts w:ascii="Times New Roman" w:eastAsia="Times New Roman" w:hAnsi="Times New Roman" w:cs="David" w:hint="cs"/>
            <w:sz w:val="24"/>
            <w:szCs w:val="24"/>
            <w:highlight w:val="yellow"/>
            <w:rtl/>
            <w:lang w:eastAsia="he-IL"/>
          </w:rPr>
          <w:delText xml:space="preserve">בפני </w:delText>
        </w:r>
        <w:r w:rsidRPr="008C2A54" w:rsidDel="0029500A">
          <w:rPr>
            <w:rFonts w:ascii="Times New Roman" w:eastAsia="Times New Roman" w:hAnsi="Times New Roman" w:cs="David" w:hint="cs"/>
            <w:sz w:val="24"/>
            <w:szCs w:val="24"/>
            <w:highlight w:val="yellow"/>
            <w:rtl/>
            <w:lang w:eastAsia="he-IL"/>
          </w:rPr>
          <w:delText xml:space="preserve">שהחמצתי את המועד </w:delText>
        </w:r>
        <w:r w:rsidR="00D53EE1" w:rsidRPr="008C2A54" w:rsidDel="0029500A">
          <w:rPr>
            <w:rFonts w:ascii="Times New Roman" w:eastAsia="Times New Roman" w:hAnsi="Times New Roman" w:cs="David" w:hint="cs"/>
            <w:sz w:val="24"/>
            <w:szCs w:val="24"/>
            <w:highlight w:val="yellow"/>
            <w:rtl/>
            <w:lang w:eastAsia="he-IL"/>
          </w:rPr>
          <w:delText>ורק אחרי שהגשתי את התביעה העלו את טיעון ההתישנות בחוסר תום לב משווע (כמו שכבר כתבת בתגובה לבקשה לדחיה על הסף וגם זאת לא מיד רק לאחר חודשים ארוכים אחרי שהגשנו תביעה ו</w:delText>
        </w:r>
        <w:r w:rsidR="008C2A54" w:rsidRPr="008C2A54" w:rsidDel="0029500A">
          <w:rPr>
            <w:rFonts w:ascii="Times New Roman" w:eastAsia="Times New Roman" w:hAnsi="Times New Roman" w:cs="David" w:hint="cs"/>
            <w:sz w:val="24"/>
            <w:szCs w:val="24"/>
            <w:highlight w:val="yellow"/>
            <w:rtl/>
            <w:lang w:eastAsia="he-IL"/>
          </w:rPr>
          <w:delText xml:space="preserve">הארכות למתן תשובה שניתנו בהסכמתנו </w:delText>
        </w:r>
        <w:r w:rsidR="00D53EE1" w:rsidRPr="008C2A54" w:rsidDel="0029500A">
          <w:rPr>
            <w:rFonts w:ascii="Times New Roman" w:eastAsia="Times New Roman" w:hAnsi="Times New Roman" w:cs="David" w:hint="cs"/>
            <w:sz w:val="24"/>
            <w:szCs w:val="24"/>
            <w:highlight w:val="yellow"/>
            <w:rtl/>
            <w:lang w:eastAsia="he-IL"/>
          </w:rPr>
          <w:delText xml:space="preserve">שוב ושוב </w:delText>
        </w:r>
        <w:r w:rsidR="008C2A54" w:rsidRPr="008C2A54" w:rsidDel="0029500A">
          <w:rPr>
            <w:rFonts w:ascii="Times New Roman" w:eastAsia="Times New Roman" w:hAnsi="Times New Roman" w:cs="David" w:hint="cs"/>
            <w:sz w:val="24"/>
            <w:szCs w:val="24"/>
            <w:highlight w:val="yellow"/>
            <w:rtl/>
            <w:lang w:eastAsia="he-IL"/>
          </w:rPr>
          <w:delText>.)</w:delText>
        </w:r>
        <w:r w:rsidR="008C2A54" w:rsidDel="0029500A">
          <w:rPr>
            <w:rFonts w:ascii="Times New Roman" w:eastAsia="Times New Roman" w:hAnsi="Times New Roman" w:cs="David" w:hint="cs"/>
            <w:sz w:val="24"/>
            <w:szCs w:val="24"/>
            <w:rtl/>
            <w:lang w:eastAsia="he-IL"/>
          </w:rPr>
          <w:delText xml:space="preserve"> </w:delText>
        </w:r>
      </w:del>
    </w:p>
    <w:p w:rsidR="00D75660" w:rsidRPr="00497442" w:rsidRDefault="00D53EE1">
      <w:pPr>
        <w:tabs>
          <w:tab w:val="left" w:pos="1214"/>
        </w:tabs>
        <w:spacing w:after="200" w:line="360" w:lineRule="auto"/>
        <w:ind w:left="1214"/>
        <w:jc w:val="both"/>
        <w:rPr>
          <w:rFonts w:ascii="Times New Roman" w:eastAsia="Times New Roman" w:hAnsi="Times New Roman" w:cs="David"/>
          <w:sz w:val="24"/>
          <w:szCs w:val="24"/>
          <w:u w:val="single"/>
          <w:lang w:eastAsia="he-IL"/>
        </w:rPr>
        <w:pPrChange w:id="18" w:author="Ofir Tal" w:date="2021-02-21T23:12:00Z">
          <w:pPr>
            <w:tabs>
              <w:tab w:val="left" w:pos="1214"/>
            </w:tabs>
            <w:spacing w:after="200" w:line="360" w:lineRule="auto"/>
            <w:ind w:left="1214"/>
            <w:jc w:val="both"/>
          </w:pPr>
        </w:pPrChange>
      </w:pPr>
      <w:del w:id="19" w:author="Ofir Tal" w:date="2021-02-21T23:12:00Z">
        <w:r w:rsidRPr="008C2A54" w:rsidDel="0029500A">
          <w:rPr>
            <w:rFonts w:ascii="Times New Roman" w:eastAsia="Times New Roman" w:hAnsi="Times New Roman" w:cs="David" w:hint="cs"/>
            <w:sz w:val="24"/>
            <w:szCs w:val="24"/>
            <w:rtl/>
            <w:lang w:eastAsia="he-IL"/>
          </w:rPr>
          <w:delText xml:space="preserve"> </w:delText>
        </w:r>
        <w:r w:rsidR="0045694C" w:rsidDel="0029500A">
          <w:rPr>
            <w:rFonts w:ascii="Times New Roman" w:eastAsia="Times New Roman" w:hAnsi="Times New Roman" w:cs="David" w:hint="cs"/>
            <w:sz w:val="24"/>
            <w:szCs w:val="24"/>
            <w:u w:val="single"/>
            <w:rtl/>
            <w:lang w:eastAsia="he-IL"/>
          </w:rPr>
          <w:delText xml:space="preserve"> </w:delText>
        </w:r>
      </w:del>
      <w:r w:rsidR="00D75660" w:rsidRPr="00F417F6">
        <w:rPr>
          <w:rFonts w:cs="David" w:hint="cs"/>
          <w:sz w:val="24"/>
          <w:szCs w:val="24"/>
          <w:rtl/>
        </w:rPr>
        <w:t>נדגיש</w:t>
      </w:r>
      <w:r w:rsidR="00D75660" w:rsidRPr="00F417F6">
        <w:rPr>
          <w:rFonts w:cs="David"/>
          <w:sz w:val="24"/>
          <w:szCs w:val="24"/>
          <w:rtl/>
        </w:rPr>
        <w:t xml:space="preserve"> </w:t>
      </w:r>
      <w:r w:rsidR="00D75660" w:rsidRPr="00F417F6">
        <w:rPr>
          <w:rFonts w:cs="David" w:hint="cs"/>
          <w:sz w:val="24"/>
          <w:szCs w:val="24"/>
          <w:rtl/>
        </w:rPr>
        <w:t>כי</w:t>
      </w:r>
      <w:r w:rsidR="00D75660" w:rsidRPr="00F417F6">
        <w:rPr>
          <w:rFonts w:cs="David"/>
          <w:sz w:val="24"/>
          <w:szCs w:val="24"/>
          <w:rtl/>
        </w:rPr>
        <w:t xml:space="preserve"> </w:t>
      </w:r>
      <w:r w:rsidR="00D75660" w:rsidRPr="00F417F6">
        <w:rPr>
          <w:rFonts w:cs="David" w:hint="cs"/>
          <w:sz w:val="24"/>
          <w:szCs w:val="24"/>
          <w:rtl/>
        </w:rPr>
        <w:t>הממונה</w:t>
      </w:r>
      <w:r w:rsidR="00D75660" w:rsidRPr="00F417F6">
        <w:rPr>
          <w:rFonts w:cs="David"/>
          <w:sz w:val="24"/>
          <w:szCs w:val="24"/>
          <w:rtl/>
        </w:rPr>
        <w:t xml:space="preserve"> </w:t>
      </w:r>
      <w:proofErr w:type="spellStart"/>
      <w:r w:rsidR="00D75660" w:rsidRPr="00F417F6">
        <w:rPr>
          <w:rFonts w:cs="David" w:hint="cs"/>
          <w:sz w:val="24"/>
          <w:szCs w:val="24"/>
          <w:rtl/>
        </w:rPr>
        <w:t>במינהל</w:t>
      </w:r>
      <w:proofErr w:type="spellEnd"/>
      <w:r w:rsidR="00D75660" w:rsidRPr="00F417F6">
        <w:rPr>
          <w:rFonts w:cs="David"/>
          <w:sz w:val="24"/>
          <w:szCs w:val="24"/>
          <w:rtl/>
        </w:rPr>
        <w:t xml:space="preserve"> </w:t>
      </w:r>
      <w:proofErr w:type="spellStart"/>
      <w:r w:rsidR="00D75660" w:rsidRPr="00F417F6">
        <w:rPr>
          <w:rFonts w:cs="David" w:hint="cs"/>
          <w:sz w:val="24"/>
          <w:szCs w:val="24"/>
          <w:rtl/>
        </w:rPr>
        <w:t>הגימלאות</w:t>
      </w:r>
      <w:proofErr w:type="spellEnd"/>
      <w:r w:rsidR="00D75660" w:rsidRPr="00F417F6">
        <w:rPr>
          <w:rFonts w:cs="David"/>
          <w:sz w:val="24"/>
          <w:szCs w:val="24"/>
          <w:rtl/>
        </w:rPr>
        <w:t xml:space="preserve">, </w:t>
      </w:r>
      <w:r w:rsidR="00D75660" w:rsidRPr="00F417F6">
        <w:rPr>
          <w:rFonts w:cs="David" w:hint="cs"/>
          <w:sz w:val="24"/>
          <w:szCs w:val="24"/>
          <w:rtl/>
        </w:rPr>
        <w:t>גב</w:t>
      </w:r>
      <w:r w:rsidR="00D75660" w:rsidRPr="00F417F6">
        <w:rPr>
          <w:rFonts w:cs="David"/>
          <w:sz w:val="24"/>
          <w:szCs w:val="24"/>
          <w:rtl/>
        </w:rPr>
        <w:t xml:space="preserve">' </w:t>
      </w:r>
      <w:r w:rsidR="00D75660" w:rsidRPr="00F417F6">
        <w:rPr>
          <w:rFonts w:cs="David" w:hint="cs"/>
          <w:sz w:val="24"/>
          <w:szCs w:val="24"/>
          <w:rtl/>
        </w:rPr>
        <w:t>שוורץ,</w:t>
      </w:r>
      <w:r w:rsidR="00D75660" w:rsidRPr="00F417F6">
        <w:rPr>
          <w:rFonts w:cs="David"/>
          <w:sz w:val="24"/>
          <w:szCs w:val="24"/>
          <w:rtl/>
        </w:rPr>
        <w:t xml:space="preserve"> </w:t>
      </w:r>
      <w:proofErr w:type="spellStart"/>
      <w:r w:rsidR="00D75660" w:rsidRPr="00F417F6">
        <w:rPr>
          <w:rFonts w:cs="David" w:hint="cs"/>
          <w:sz w:val="24"/>
          <w:szCs w:val="24"/>
          <w:rtl/>
        </w:rPr>
        <w:t>היתה</w:t>
      </w:r>
      <w:proofErr w:type="spellEnd"/>
      <w:r w:rsidR="00D75660" w:rsidRPr="00F417F6">
        <w:rPr>
          <w:rFonts w:cs="David"/>
          <w:sz w:val="24"/>
          <w:szCs w:val="24"/>
          <w:rtl/>
        </w:rPr>
        <w:t xml:space="preserve"> </w:t>
      </w:r>
      <w:r w:rsidR="00D75660" w:rsidRPr="00F417F6">
        <w:rPr>
          <w:rFonts w:cs="David" w:hint="cs"/>
          <w:sz w:val="24"/>
          <w:szCs w:val="24"/>
          <w:rtl/>
        </w:rPr>
        <w:t>מכותבת</w:t>
      </w:r>
      <w:r w:rsidR="00D75660" w:rsidRPr="00F417F6">
        <w:rPr>
          <w:rFonts w:cs="David"/>
          <w:sz w:val="24"/>
          <w:szCs w:val="24"/>
          <w:rtl/>
        </w:rPr>
        <w:t xml:space="preserve"> </w:t>
      </w:r>
      <w:r w:rsidR="00D75660" w:rsidRPr="00F417F6">
        <w:rPr>
          <w:rFonts w:cs="David" w:hint="cs"/>
          <w:sz w:val="24"/>
          <w:szCs w:val="24"/>
          <w:rtl/>
        </w:rPr>
        <w:t>למכתבו של המערער</w:t>
      </w:r>
      <w:r w:rsidR="00D75660" w:rsidRPr="00F417F6">
        <w:rPr>
          <w:rFonts w:cs="David"/>
          <w:sz w:val="24"/>
          <w:szCs w:val="24"/>
          <w:rtl/>
        </w:rPr>
        <w:t xml:space="preserve"> </w:t>
      </w:r>
      <w:r w:rsidR="00441A68" w:rsidRPr="00F417F6">
        <w:rPr>
          <w:rFonts w:cs="David" w:hint="cs"/>
          <w:sz w:val="24"/>
          <w:szCs w:val="24"/>
          <w:rtl/>
        </w:rPr>
        <w:t>(</w:t>
      </w:r>
      <w:r w:rsidR="00441A68" w:rsidRPr="00F417F6">
        <w:rPr>
          <w:rFonts w:cs="David" w:hint="eastAsia"/>
          <w:sz w:val="24"/>
          <w:szCs w:val="24"/>
          <w:rtl/>
          <w:rPrChange w:id="20" w:author="Ofir Tal" w:date="2021-02-21T09:28:00Z">
            <w:rPr>
              <w:rFonts w:cs="David" w:hint="eastAsia"/>
              <w:sz w:val="24"/>
              <w:szCs w:val="24"/>
              <w:highlight w:val="green"/>
              <w:rtl/>
            </w:rPr>
          </w:rPrChange>
        </w:rPr>
        <w:t>ר</w:t>
      </w:r>
      <w:r w:rsidR="00441A68" w:rsidRPr="00F417F6">
        <w:rPr>
          <w:rFonts w:cs="David"/>
          <w:sz w:val="24"/>
          <w:szCs w:val="24"/>
          <w:rtl/>
          <w:rPrChange w:id="21" w:author="Ofir Tal" w:date="2021-02-21T09:28:00Z">
            <w:rPr>
              <w:rFonts w:cs="David"/>
              <w:sz w:val="24"/>
              <w:szCs w:val="24"/>
              <w:highlight w:val="green"/>
              <w:rtl/>
            </w:rPr>
          </w:rPrChange>
        </w:rPr>
        <w:t xml:space="preserve">' </w:t>
      </w:r>
      <w:r w:rsidR="00441A68" w:rsidRPr="00F417F6">
        <w:rPr>
          <w:rFonts w:cs="David" w:hint="eastAsia"/>
          <w:sz w:val="24"/>
          <w:szCs w:val="24"/>
          <w:rtl/>
          <w:rPrChange w:id="22" w:author="Ofir Tal" w:date="2021-02-21T09:28:00Z">
            <w:rPr>
              <w:rFonts w:cs="David" w:hint="eastAsia"/>
              <w:sz w:val="24"/>
              <w:szCs w:val="24"/>
              <w:highlight w:val="green"/>
              <w:rtl/>
            </w:rPr>
          </w:rPrChange>
        </w:rPr>
        <w:t>בתחתית</w:t>
      </w:r>
      <w:r w:rsidR="00441A68" w:rsidRPr="00F417F6">
        <w:rPr>
          <w:rFonts w:cs="David"/>
          <w:sz w:val="24"/>
          <w:szCs w:val="24"/>
          <w:rtl/>
          <w:rPrChange w:id="23" w:author="Ofir Tal" w:date="2021-02-21T09:28:00Z">
            <w:rPr>
              <w:rFonts w:cs="David"/>
              <w:sz w:val="24"/>
              <w:szCs w:val="24"/>
              <w:highlight w:val="green"/>
              <w:rtl/>
            </w:rPr>
          </w:rPrChange>
        </w:rPr>
        <w:t xml:space="preserve"> </w:t>
      </w:r>
      <w:r w:rsidR="00441A68" w:rsidRPr="00F417F6">
        <w:rPr>
          <w:rFonts w:cs="David" w:hint="eastAsia"/>
          <w:sz w:val="24"/>
          <w:szCs w:val="24"/>
          <w:rtl/>
          <w:rPrChange w:id="24" w:author="Ofir Tal" w:date="2021-02-21T09:28:00Z">
            <w:rPr>
              <w:rFonts w:cs="David" w:hint="eastAsia"/>
              <w:sz w:val="24"/>
              <w:szCs w:val="24"/>
              <w:highlight w:val="green"/>
              <w:rtl/>
            </w:rPr>
          </w:rPrChange>
        </w:rPr>
        <w:t>המכתב</w:t>
      </w:r>
      <w:r w:rsidR="00441A68" w:rsidRPr="00F417F6">
        <w:rPr>
          <w:rFonts w:cs="David"/>
          <w:sz w:val="24"/>
          <w:szCs w:val="24"/>
          <w:rtl/>
          <w:rPrChange w:id="25" w:author="Ofir Tal" w:date="2021-02-21T09:28:00Z">
            <w:rPr>
              <w:rFonts w:cs="David"/>
              <w:sz w:val="24"/>
              <w:szCs w:val="24"/>
              <w:highlight w:val="green"/>
              <w:rtl/>
            </w:rPr>
          </w:rPrChange>
        </w:rPr>
        <w:t>)</w:t>
      </w:r>
      <w:r w:rsidR="00441A68" w:rsidRPr="00F417F6">
        <w:rPr>
          <w:rFonts w:cs="David" w:hint="cs"/>
          <w:sz w:val="24"/>
          <w:szCs w:val="24"/>
          <w:rtl/>
        </w:rPr>
        <w:t xml:space="preserve"> </w:t>
      </w:r>
      <w:r w:rsidR="00D75660" w:rsidRPr="00F417F6">
        <w:rPr>
          <w:rFonts w:cs="David" w:hint="cs"/>
          <w:sz w:val="24"/>
          <w:szCs w:val="24"/>
          <w:rtl/>
        </w:rPr>
        <w:t>ולא</w:t>
      </w:r>
      <w:r w:rsidR="00D75660" w:rsidRPr="00F417F6">
        <w:rPr>
          <w:rFonts w:cs="David"/>
          <w:sz w:val="24"/>
          <w:szCs w:val="24"/>
          <w:rtl/>
        </w:rPr>
        <w:t xml:space="preserve"> </w:t>
      </w:r>
      <w:r w:rsidR="00D75660" w:rsidRPr="00F417F6">
        <w:rPr>
          <w:rFonts w:cs="David" w:hint="cs"/>
          <w:sz w:val="24"/>
          <w:szCs w:val="24"/>
          <w:rtl/>
        </w:rPr>
        <w:t>סתרה</w:t>
      </w:r>
      <w:r w:rsidR="00D75660" w:rsidRPr="00F417F6">
        <w:rPr>
          <w:rFonts w:cs="David"/>
          <w:sz w:val="24"/>
          <w:szCs w:val="24"/>
          <w:rtl/>
        </w:rPr>
        <w:t xml:space="preserve"> </w:t>
      </w:r>
      <w:r w:rsidR="00D75660" w:rsidRPr="00F417F6">
        <w:rPr>
          <w:rFonts w:cs="David" w:hint="cs"/>
          <w:sz w:val="24"/>
          <w:szCs w:val="24"/>
          <w:rtl/>
        </w:rPr>
        <w:t>את הכתוב בו</w:t>
      </w:r>
      <w:r w:rsidR="00D75660" w:rsidRPr="00F417F6">
        <w:rPr>
          <w:rFonts w:cs="David"/>
          <w:sz w:val="24"/>
          <w:szCs w:val="24"/>
          <w:rtl/>
        </w:rPr>
        <w:t xml:space="preserve"> </w:t>
      </w:r>
      <w:r w:rsidR="00D75660" w:rsidRPr="00F417F6">
        <w:rPr>
          <w:rFonts w:cs="David" w:hint="cs"/>
          <w:sz w:val="24"/>
          <w:szCs w:val="24"/>
          <w:rtl/>
        </w:rPr>
        <w:t>מעולם</w:t>
      </w:r>
      <w:r w:rsidR="00D75660" w:rsidRPr="00F417F6">
        <w:rPr>
          <w:rFonts w:cs="David"/>
          <w:sz w:val="24"/>
          <w:szCs w:val="24"/>
          <w:rtl/>
        </w:rPr>
        <w:t>.</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b/>
          <w:bCs/>
          <w:sz w:val="24"/>
          <w:szCs w:val="24"/>
          <w:lang w:eastAsia="he-IL"/>
        </w:rPr>
      </w:pPr>
      <w:r w:rsidRPr="00E24065">
        <w:rPr>
          <w:rFonts w:ascii="Times New Roman" w:eastAsia="Times New Roman" w:hAnsi="Times New Roman" w:cs="David" w:hint="cs"/>
          <w:sz w:val="24"/>
          <w:szCs w:val="24"/>
          <w:u w:val="single"/>
          <w:rtl/>
          <w:lang w:eastAsia="he-IL"/>
        </w:rPr>
        <w:t>שלישית</w:t>
      </w:r>
      <w:r w:rsidRPr="00E24065">
        <w:rPr>
          <w:rFonts w:ascii="Times New Roman" w:eastAsia="Times New Roman" w:hAnsi="Times New Roman" w:cs="David" w:hint="cs"/>
          <w:sz w:val="24"/>
          <w:szCs w:val="24"/>
          <w:rtl/>
          <w:lang w:eastAsia="he-IL"/>
        </w:rPr>
        <w:t xml:space="preserve">, אישור </w:t>
      </w:r>
      <w:proofErr w:type="spellStart"/>
      <w:r w:rsidRPr="00E24065">
        <w:rPr>
          <w:rFonts w:ascii="Times New Roman" w:eastAsia="Times New Roman" w:hAnsi="Times New Roman" w:cs="David" w:hint="cs"/>
          <w:sz w:val="24"/>
          <w:szCs w:val="24"/>
          <w:rtl/>
          <w:lang w:eastAsia="he-IL"/>
        </w:rPr>
        <w:t>הנש"מ</w:t>
      </w:r>
      <w:proofErr w:type="spellEnd"/>
      <w:r w:rsidRPr="00E24065">
        <w:rPr>
          <w:rFonts w:ascii="Times New Roman" w:eastAsia="Times New Roman" w:hAnsi="Times New Roman" w:cs="David" w:hint="cs"/>
          <w:sz w:val="24"/>
          <w:szCs w:val="24"/>
          <w:rtl/>
          <w:lang w:eastAsia="he-IL"/>
        </w:rPr>
        <w:t xml:space="preserve"> מיום 21.8.2012 </w:t>
      </w:r>
      <w:r w:rsidRPr="00E24065">
        <w:rPr>
          <w:rFonts w:ascii="Times New Roman" w:eastAsia="Times New Roman" w:hAnsi="Times New Roman" w:cs="David" w:hint="cs"/>
          <w:b/>
          <w:bCs/>
          <w:sz w:val="24"/>
          <w:szCs w:val="24"/>
          <w:u w:val="single"/>
          <w:rtl/>
          <w:lang w:eastAsia="he-IL"/>
        </w:rPr>
        <w:t>קובע</w:t>
      </w:r>
      <w:r w:rsidRPr="00E24065">
        <w:rPr>
          <w:rFonts w:ascii="Times New Roman" w:eastAsia="Times New Roman" w:hAnsi="Times New Roman" w:cs="David" w:hint="cs"/>
          <w:b/>
          <w:bCs/>
          <w:sz w:val="24"/>
          <w:szCs w:val="24"/>
          <w:rtl/>
          <w:lang w:eastAsia="he-IL"/>
        </w:rPr>
        <w:t xml:space="preserve"> את 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המגיעה למערער.</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ודוק - כעולה מלשון האישור, </w:t>
      </w:r>
      <w:r w:rsidRPr="00E24065">
        <w:rPr>
          <w:rFonts w:ascii="Times New Roman" w:eastAsia="Times New Roman" w:hAnsi="Times New Roman" w:cs="David" w:hint="cs"/>
          <w:b/>
          <w:bCs/>
          <w:sz w:val="24"/>
          <w:szCs w:val="24"/>
          <w:rtl/>
          <w:lang w:eastAsia="he-IL"/>
        </w:rPr>
        <w:t xml:space="preserve">אין מדובר בהמלצה או באישור לחישוב שביצע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אלא בהנחיה של נציבות שירות המדינה כיצד יש לחשב את </w:t>
      </w:r>
      <w:proofErr w:type="spellStart"/>
      <w:r w:rsidRPr="00E24065">
        <w:rPr>
          <w:rFonts w:ascii="Times New Roman" w:eastAsia="Times New Roman" w:hAnsi="Times New Roman" w:cs="David" w:hint="cs"/>
          <w:b/>
          <w:bCs/>
          <w:sz w:val="24"/>
          <w:szCs w:val="24"/>
          <w:rtl/>
          <w:lang w:eastAsia="he-IL"/>
        </w:rPr>
        <w:t>גימלתו</w:t>
      </w:r>
      <w:proofErr w:type="spellEnd"/>
      <w:r w:rsidRPr="00E24065">
        <w:rPr>
          <w:rFonts w:ascii="Times New Roman" w:eastAsia="Times New Roman" w:hAnsi="Times New Roman" w:cs="David" w:hint="cs"/>
          <w:b/>
          <w:bCs/>
          <w:sz w:val="24"/>
          <w:szCs w:val="24"/>
          <w:rtl/>
          <w:lang w:eastAsia="he-IL"/>
        </w:rPr>
        <w:t xml:space="preserve"> של המערער</w:t>
      </w:r>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את הרישא של האישור: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lang w:eastAsia="he-IL"/>
        </w:rPr>
      </w:pPr>
      <w:r w:rsidRPr="00E24065">
        <w:rPr>
          <w:rFonts w:ascii="Times New Roman" w:eastAsia="Times New Roman" w:hAnsi="Times New Roman" w:cs="David"/>
          <w:noProof/>
          <w:sz w:val="24"/>
          <w:szCs w:val="24"/>
          <w:rtl/>
        </w:rPr>
        <w:drawing>
          <wp:inline distT="0" distB="0" distL="0" distR="0" wp14:anchorId="4A04D36D" wp14:editId="362FCA00">
            <wp:extent cx="5128946" cy="489585"/>
            <wp:effectExtent l="0" t="0" r="0" b="5715"/>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33585" cy="490028"/>
                    </a:xfrm>
                    <a:prstGeom prst="rect">
                      <a:avLst/>
                    </a:prstGeom>
                    <a:noFill/>
                    <a:ln>
                      <a:noFill/>
                    </a:ln>
                  </pic:spPr>
                </pic:pic>
              </a:graphicData>
            </a:graphic>
          </wp:inline>
        </w:drawing>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 xml:space="preserve">ראו גם סעיף 4 לאישור ואת ההדגמה של </w:t>
      </w:r>
      <w:ins w:id="26" w:author="Ofir Tal" w:date="2021-02-21T09:30:00Z">
        <w:r w:rsidR="00F46E7D">
          <w:rPr>
            <w:rFonts w:ascii="Times New Roman" w:eastAsia="Times New Roman" w:hAnsi="Times New Roman" w:cs="David" w:hint="cs"/>
            <w:sz w:val="24"/>
            <w:szCs w:val="24"/>
            <w:rtl/>
            <w:lang w:eastAsia="he-IL"/>
          </w:rPr>
          <w:t>ה</w:t>
        </w:r>
      </w:ins>
      <w:r w:rsidRPr="00E24065">
        <w:rPr>
          <w:rFonts w:ascii="Times New Roman" w:eastAsia="Times New Roman" w:hAnsi="Times New Roman" w:cs="David" w:hint="cs"/>
          <w:sz w:val="24"/>
          <w:szCs w:val="24"/>
          <w:rtl/>
          <w:lang w:eastAsia="he-IL"/>
        </w:rPr>
        <w:t xml:space="preserve">נוסחה שלפיה יש להכין את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noProof/>
          <w:sz w:val="24"/>
          <w:szCs w:val="24"/>
          <w:rtl/>
        </w:rPr>
        <w:drawing>
          <wp:inline distT="0" distB="0" distL="0" distR="0" wp14:anchorId="62652DD3" wp14:editId="5E9BF0F6">
            <wp:extent cx="5503039" cy="572770"/>
            <wp:effectExtent l="0" t="0" r="2540" b="0"/>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07411" cy="573225"/>
                    </a:xfrm>
                    <a:prstGeom prst="rect">
                      <a:avLst/>
                    </a:prstGeom>
                    <a:noFill/>
                    <a:ln>
                      <a:noFill/>
                    </a:ln>
                  </pic:spPr>
                </pic:pic>
              </a:graphicData>
            </a:graphic>
          </wp:inline>
        </w:drawing>
      </w:r>
    </w:p>
    <w:p w:rsidR="00E24065" w:rsidRPr="00E24065" w:rsidRDefault="00E24065" w:rsidP="00225658">
      <w:pPr>
        <w:tabs>
          <w:tab w:val="left" w:pos="1214"/>
        </w:tabs>
        <w:spacing w:after="200" w:line="360" w:lineRule="auto"/>
        <w:ind w:left="602"/>
        <w:jc w:val="both"/>
        <w:rPr>
          <w:rFonts w:ascii="Times New Roman" w:eastAsia="Times New Roman" w:hAnsi="Times New Roman" w:cs="David"/>
          <w:i/>
          <w:iCs/>
          <w:sz w:val="24"/>
          <w:szCs w:val="24"/>
          <w:lang w:eastAsia="he-IL"/>
        </w:rPr>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w:t>
      </w:r>
      <w:r w:rsidR="00A534BA">
        <w:rPr>
          <w:rFonts w:ascii="Times New Roman" w:eastAsia="Times New Roman" w:hAnsi="Times New Roman" w:cs="David" w:hint="cs"/>
          <w:i/>
          <w:iCs/>
          <w:sz w:val="24"/>
          <w:szCs w:val="24"/>
          <w:rtl/>
          <w:lang w:eastAsia="he-IL"/>
        </w:rPr>
        <w:t>הנחיית נציבות שירות המדינה</w:t>
      </w:r>
      <w:r w:rsidRPr="00A534BA">
        <w:rPr>
          <w:rFonts w:ascii="Times New Roman" w:eastAsia="Times New Roman" w:hAnsi="Times New Roman" w:cs="David"/>
          <w:i/>
          <w:iCs/>
          <w:sz w:val="24"/>
          <w:szCs w:val="24"/>
          <w:rtl/>
          <w:lang w:eastAsia="he-IL"/>
        </w:rPr>
        <w:t xml:space="preserve"> מצור</w:t>
      </w:r>
      <w:r w:rsidR="00A534BA">
        <w:rPr>
          <w:rFonts w:ascii="Times New Roman" w:eastAsia="Times New Roman" w:hAnsi="Times New Roman" w:cs="David" w:hint="cs"/>
          <w:i/>
          <w:iCs/>
          <w:sz w:val="24"/>
          <w:szCs w:val="24"/>
          <w:rtl/>
          <w:lang w:eastAsia="he-IL"/>
        </w:rPr>
        <w:t>פת</w:t>
      </w:r>
      <w:r w:rsidRPr="00A534BA">
        <w:rPr>
          <w:rFonts w:ascii="Times New Roman" w:eastAsia="Times New Roman" w:hAnsi="Times New Roman" w:cs="David"/>
          <w:i/>
          <w:iCs/>
          <w:sz w:val="24"/>
          <w:szCs w:val="24"/>
          <w:rtl/>
          <w:lang w:eastAsia="he-IL"/>
        </w:rPr>
        <w:t xml:space="preserve"> </w:t>
      </w:r>
      <w:r w:rsidRPr="00051B78">
        <w:rPr>
          <w:rFonts w:ascii="Times New Roman" w:eastAsia="Times New Roman" w:hAnsi="Times New Roman" w:cs="David" w:hint="eastAsia"/>
          <w:i/>
          <w:iCs/>
          <w:sz w:val="24"/>
          <w:szCs w:val="24"/>
          <w:rtl/>
          <w:lang w:eastAsia="he-IL"/>
        </w:rPr>
        <w:t>כנספח</w:t>
      </w:r>
      <w:r w:rsidRPr="00A534BA">
        <w:rPr>
          <w:rFonts w:ascii="Times New Roman" w:eastAsia="Times New Roman" w:hAnsi="Times New Roman" w:cs="David"/>
          <w:i/>
          <w:iCs/>
          <w:sz w:val="24"/>
          <w:szCs w:val="24"/>
          <w:rtl/>
          <w:lang w:eastAsia="he-IL"/>
        </w:rPr>
        <w:t xml:space="preserve"> </w:t>
      </w:r>
      <w:r w:rsidRPr="00051B78">
        <w:rPr>
          <w:rFonts w:ascii="Times New Roman" w:eastAsia="Times New Roman" w:hAnsi="Times New Roman" w:cs="David"/>
          <w:i/>
          <w:iCs/>
          <w:sz w:val="24"/>
          <w:szCs w:val="24"/>
          <w:rtl/>
          <w:lang w:eastAsia="he-IL"/>
        </w:rPr>
        <w:t>2</w:t>
      </w:r>
      <w:r w:rsidRPr="00A534BA">
        <w:rPr>
          <w:rFonts w:ascii="Times New Roman" w:eastAsia="Times New Roman" w:hAnsi="Times New Roman" w:cs="David"/>
          <w:i/>
          <w:iCs/>
          <w:sz w:val="24"/>
          <w:szCs w:val="24"/>
          <w:rtl/>
          <w:lang w:eastAsia="he-IL"/>
        </w:rPr>
        <w:t xml:space="preserve"> לתשובה זאת.</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מהאמור לעיל עולה בבירור כי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
    <w:p w:rsidR="00E24065" w:rsidRPr="00051B78" w:rsidRDefault="00E24065" w:rsidP="00051B78">
      <w:pPr>
        <w:pStyle w:val="a3"/>
        <w:numPr>
          <w:ilvl w:val="0"/>
          <w:numId w:val="6"/>
        </w:numPr>
        <w:tabs>
          <w:tab w:val="left" w:pos="1574"/>
        </w:tabs>
        <w:spacing w:after="200" w:line="360" w:lineRule="auto"/>
        <w:ind w:left="1584"/>
        <w:contextualSpacing w:val="0"/>
        <w:jc w:val="both"/>
        <w:rPr>
          <w:rFonts w:ascii="Calibri" w:eastAsia="Calibri" w:hAnsi="Calibri" w:cs="David"/>
          <w:sz w:val="24"/>
          <w:szCs w:val="24"/>
        </w:rPr>
      </w:pPr>
      <w:r w:rsidRPr="00051B78">
        <w:rPr>
          <w:rFonts w:ascii="Calibri" w:eastAsia="Calibri" w:hAnsi="Calibri" w:cs="David" w:hint="cs"/>
          <w:b/>
          <w:bCs/>
          <w:sz w:val="24"/>
          <w:szCs w:val="24"/>
          <w:rtl/>
        </w:rPr>
        <w:t>נציבות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שירות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המדינה</w:t>
      </w:r>
      <w:r w:rsidRPr="00051B78">
        <w:rPr>
          <w:rFonts w:ascii="Calibri" w:eastAsia="Calibri" w:hAnsi="Calibri" w:cs="David"/>
          <w:b/>
          <w:bCs/>
          <w:sz w:val="24"/>
          <w:szCs w:val="24"/>
          <w:rtl/>
        </w:rPr>
        <w:t xml:space="preserve"> </w:t>
      </w:r>
      <w:r w:rsidR="00FB08C1" w:rsidRPr="00051B78">
        <w:rPr>
          <w:rFonts w:ascii="Calibri" w:eastAsia="Calibri" w:hAnsi="Calibri" w:cs="David" w:hint="cs"/>
          <w:b/>
          <w:bCs/>
          <w:sz w:val="24"/>
          <w:szCs w:val="24"/>
          <w:rtl/>
        </w:rPr>
        <w:t>היא</w:t>
      </w:r>
      <w:r w:rsidR="00FB08C1" w:rsidRPr="00051B78">
        <w:rPr>
          <w:rFonts w:ascii="Calibri" w:eastAsia="Calibri" w:hAnsi="Calibri" w:cs="David"/>
          <w:b/>
          <w:bCs/>
          <w:sz w:val="24"/>
          <w:szCs w:val="24"/>
          <w:rtl/>
        </w:rPr>
        <w:t xml:space="preserve"> </w:t>
      </w:r>
      <w:r w:rsidR="00FB08C1" w:rsidRPr="00051B78">
        <w:rPr>
          <w:rFonts w:ascii="Calibri" w:eastAsia="Calibri" w:hAnsi="Calibri" w:cs="David" w:hint="cs"/>
          <w:b/>
          <w:bCs/>
          <w:sz w:val="24"/>
          <w:szCs w:val="24"/>
          <w:rtl/>
        </w:rPr>
        <w:t>ש</w:t>
      </w:r>
      <w:r w:rsidRPr="00051B78">
        <w:rPr>
          <w:rFonts w:ascii="Calibri" w:eastAsia="Calibri" w:hAnsi="Calibri" w:cs="David" w:hint="cs"/>
          <w:b/>
          <w:bCs/>
          <w:sz w:val="24"/>
          <w:szCs w:val="24"/>
          <w:rtl/>
        </w:rPr>
        <w:t>קבעה</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שיעור</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הגימלה</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ונוסחת</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החישוב</w:t>
      </w:r>
      <w:r w:rsidR="00A534BA"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ו</w:t>
      </w:r>
      <w:r w:rsidR="00A534BA" w:rsidRPr="00051B78">
        <w:rPr>
          <w:rFonts w:ascii="Calibri" w:eastAsia="Calibri" w:hAnsi="Calibri" w:cs="David" w:hint="cs"/>
          <w:b/>
          <w:bCs/>
          <w:sz w:val="24"/>
          <w:szCs w:val="24"/>
          <w:rtl/>
        </w:rPr>
        <w:t>היא</w:t>
      </w:r>
      <w:r w:rsidR="00A534BA" w:rsidRPr="00051B78">
        <w:rPr>
          <w:rFonts w:ascii="Calibri" w:eastAsia="Calibri" w:hAnsi="Calibri" w:cs="David"/>
          <w:b/>
          <w:bCs/>
          <w:sz w:val="24"/>
          <w:szCs w:val="24"/>
          <w:rtl/>
        </w:rPr>
        <w:t xml:space="preserve"> </w:t>
      </w:r>
      <w:r w:rsidR="00A534BA" w:rsidRPr="00051B78">
        <w:rPr>
          <w:rFonts w:ascii="Calibri" w:eastAsia="Calibri" w:hAnsi="Calibri" w:cs="David" w:hint="cs"/>
          <w:b/>
          <w:bCs/>
          <w:sz w:val="24"/>
          <w:szCs w:val="24"/>
          <w:rtl/>
        </w:rPr>
        <w:t>ש</w:t>
      </w:r>
      <w:r w:rsidRPr="00051B78">
        <w:rPr>
          <w:rFonts w:ascii="Calibri" w:eastAsia="Calibri" w:hAnsi="Calibri" w:cs="David" w:hint="cs"/>
          <w:b/>
          <w:bCs/>
          <w:sz w:val="24"/>
          <w:szCs w:val="24"/>
          <w:rtl/>
        </w:rPr>
        <w:t>הנחתה</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מינהל</w:t>
      </w:r>
      <w:proofErr w:type="spellEnd"/>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הגימלאות</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כיצד</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לחשב</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את</w:t>
      </w:r>
      <w:r w:rsidRPr="00051B78">
        <w:rPr>
          <w:rFonts w:ascii="Calibri" w:eastAsia="Calibri" w:hAnsi="Calibri" w:cs="David"/>
          <w:b/>
          <w:bCs/>
          <w:sz w:val="24"/>
          <w:szCs w:val="24"/>
          <w:rtl/>
        </w:rPr>
        <w:t xml:space="preserve"> </w:t>
      </w:r>
      <w:proofErr w:type="spellStart"/>
      <w:r w:rsidRPr="00051B78">
        <w:rPr>
          <w:rFonts w:ascii="Calibri" w:eastAsia="Calibri" w:hAnsi="Calibri" w:cs="David" w:hint="cs"/>
          <w:b/>
          <w:bCs/>
          <w:sz w:val="24"/>
          <w:szCs w:val="24"/>
          <w:rtl/>
        </w:rPr>
        <w:t>גימלתו</w:t>
      </w:r>
      <w:proofErr w:type="spellEnd"/>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של</w:t>
      </w:r>
      <w:r w:rsidRPr="00051B78">
        <w:rPr>
          <w:rFonts w:ascii="Calibri" w:eastAsia="Calibri" w:hAnsi="Calibri" w:cs="David"/>
          <w:b/>
          <w:bCs/>
          <w:sz w:val="24"/>
          <w:szCs w:val="24"/>
          <w:rtl/>
        </w:rPr>
        <w:t xml:space="preserve"> </w:t>
      </w:r>
      <w:r w:rsidRPr="00051B78">
        <w:rPr>
          <w:rFonts w:ascii="Calibri" w:eastAsia="Calibri" w:hAnsi="Calibri" w:cs="David" w:hint="cs"/>
          <w:b/>
          <w:bCs/>
          <w:sz w:val="24"/>
          <w:szCs w:val="24"/>
          <w:rtl/>
        </w:rPr>
        <w:t>המערער</w:t>
      </w:r>
      <w:r w:rsidRPr="00051B78">
        <w:rPr>
          <w:rFonts w:ascii="Calibri" w:eastAsia="Calibri" w:hAnsi="Calibri" w:cs="David"/>
          <w:b/>
          <w:bCs/>
          <w:sz w:val="24"/>
          <w:szCs w:val="24"/>
          <w:rtl/>
        </w:rPr>
        <w:t>.</w:t>
      </w:r>
    </w:p>
    <w:p w:rsidR="00E24065" w:rsidRPr="00F46E7D" w:rsidRDefault="00E24065" w:rsidP="00F46E7D">
      <w:pPr>
        <w:pStyle w:val="a3"/>
        <w:numPr>
          <w:ilvl w:val="0"/>
          <w:numId w:val="6"/>
        </w:numPr>
        <w:tabs>
          <w:tab w:val="left" w:pos="1574"/>
        </w:tabs>
        <w:spacing w:after="200" w:line="360" w:lineRule="auto"/>
        <w:ind w:left="1584"/>
        <w:contextualSpacing w:val="0"/>
        <w:jc w:val="both"/>
        <w:rPr>
          <w:rFonts w:ascii="Times New Roman" w:eastAsia="Times New Roman" w:hAnsi="Times New Roman" w:cs="David"/>
          <w:sz w:val="24"/>
          <w:szCs w:val="24"/>
          <w:rtl/>
          <w:lang w:eastAsia="he-IL"/>
        </w:rPr>
      </w:pPr>
      <w:r w:rsidRPr="00F46E7D">
        <w:rPr>
          <w:rFonts w:ascii="Times New Roman" w:eastAsia="Times New Roman" w:hAnsi="Times New Roman" w:cs="David" w:hint="cs"/>
          <w:b/>
          <w:bCs/>
          <w:sz w:val="24"/>
          <w:szCs w:val="24"/>
          <w:rtl/>
          <w:lang w:eastAsia="he-IL"/>
        </w:rPr>
        <w:t>אישור</w:t>
      </w:r>
      <w:r w:rsidRPr="00F46E7D">
        <w:rPr>
          <w:rFonts w:ascii="Times New Roman" w:eastAsia="Times New Roman" w:hAnsi="Times New Roman" w:cs="David"/>
          <w:b/>
          <w:bCs/>
          <w:sz w:val="24"/>
          <w:szCs w:val="24"/>
          <w:rtl/>
          <w:lang w:eastAsia="he-IL"/>
        </w:rPr>
        <w:t xml:space="preserve"> </w:t>
      </w:r>
      <w:proofErr w:type="spellStart"/>
      <w:r w:rsidR="00965F6F" w:rsidRPr="003967A5">
        <w:rPr>
          <w:rFonts w:ascii="Times New Roman" w:eastAsia="Times New Roman" w:hAnsi="Times New Roman" w:cs="David" w:hint="eastAsia"/>
          <w:b/>
          <w:bCs/>
          <w:sz w:val="24"/>
          <w:szCs w:val="24"/>
          <w:rtl/>
          <w:lang w:eastAsia="he-IL"/>
        </w:rPr>
        <w:t>הנש</w:t>
      </w:r>
      <w:r w:rsidR="00965F6F" w:rsidRPr="003967A5">
        <w:rPr>
          <w:rFonts w:ascii="Times New Roman" w:eastAsia="Times New Roman" w:hAnsi="Times New Roman" w:cs="David"/>
          <w:b/>
          <w:bCs/>
          <w:sz w:val="24"/>
          <w:szCs w:val="24"/>
          <w:rtl/>
          <w:lang w:eastAsia="he-IL"/>
        </w:rPr>
        <w:t>"מ</w:t>
      </w:r>
      <w:proofErr w:type="spellEnd"/>
      <w:r w:rsidR="00965F6F" w:rsidRPr="003967A5">
        <w:rPr>
          <w:rFonts w:ascii="Times New Roman" w:eastAsia="Times New Roman" w:hAnsi="Times New Roman" w:cs="David"/>
          <w:b/>
          <w:bCs/>
          <w:sz w:val="24"/>
          <w:szCs w:val="24"/>
          <w:rtl/>
          <w:lang w:eastAsia="he-IL"/>
        </w:rPr>
        <w:t xml:space="preserve"> מיום 21.8.2012</w:t>
      </w:r>
      <w:r w:rsidR="00F46E7D">
        <w:rPr>
          <w:rFonts w:ascii="Times New Roman" w:eastAsia="Times New Roman" w:hAnsi="Times New Roman" w:cs="David" w:hint="cs"/>
          <w:b/>
          <w:bCs/>
          <w:sz w:val="24"/>
          <w:szCs w:val="24"/>
          <w:rtl/>
          <w:lang w:eastAsia="he-IL"/>
        </w:rPr>
        <w:t xml:space="preserve">, </w:t>
      </w:r>
      <w:r w:rsidR="00F46E7D" w:rsidRPr="003967A5">
        <w:rPr>
          <w:rFonts w:ascii="Times New Roman" w:eastAsia="Times New Roman" w:hAnsi="Times New Roman" w:cs="David" w:hint="cs"/>
          <w:sz w:val="24"/>
          <w:szCs w:val="24"/>
          <w:rtl/>
          <w:lang w:eastAsia="he-IL"/>
        </w:rPr>
        <w:t>ש</w:t>
      </w:r>
      <w:r w:rsidR="00965F6F" w:rsidRPr="003967A5">
        <w:rPr>
          <w:rFonts w:ascii="Times New Roman" w:eastAsia="Times New Roman" w:hAnsi="Times New Roman" w:cs="David" w:hint="eastAsia"/>
          <w:sz w:val="24"/>
          <w:szCs w:val="24"/>
          <w:rtl/>
          <w:lang w:eastAsia="he-IL"/>
        </w:rPr>
        <w:t>נשלח</w:t>
      </w:r>
      <w:r w:rsidR="00965F6F" w:rsidRPr="003967A5">
        <w:rPr>
          <w:rFonts w:ascii="Times New Roman" w:eastAsia="Times New Roman" w:hAnsi="Times New Roman" w:cs="David"/>
          <w:sz w:val="24"/>
          <w:szCs w:val="24"/>
          <w:rtl/>
          <w:lang w:eastAsia="he-IL"/>
        </w:rPr>
        <w:t xml:space="preserve"> </w:t>
      </w:r>
      <w:r w:rsidR="00F46E7D">
        <w:rPr>
          <w:rFonts w:ascii="Times New Roman" w:eastAsia="Times New Roman" w:hAnsi="Times New Roman" w:cs="David" w:hint="cs"/>
          <w:sz w:val="24"/>
          <w:szCs w:val="24"/>
          <w:rtl/>
          <w:lang w:eastAsia="he-IL"/>
        </w:rPr>
        <w:t xml:space="preserve">לממונה על </w:t>
      </w:r>
      <w:proofErr w:type="spellStart"/>
      <w:r w:rsidR="00F46E7D">
        <w:rPr>
          <w:rFonts w:ascii="Times New Roman" w:eastAsia="Times New Roman" w:hAnsi="Times New Roman" w:cs="David" w:hint="cs"/>
          <w:sz w:val="24"/>
          <w:szCs w:val="24"/>
          <w:rtl/>
          <w:lang w:eastAsia="he-IL"/>
        </w:rPr>
        <w:t>הגימלאות</w:t>
      </w:r>
      <w:proofErr w:type="spellEnd"/>
      <w:r w:rsidR="00F46E7D">
        <w:rPr>
          <w:rFonts w:ascii="Times New Roman" w:eastAsia="Times New Roman" w:hAnsi="Times New Roman" w:cs="David" w:hint="cs"/>
          <w:sz w:val="24"/>
          <w:szCs w:val="24"/>
          <w:rtl/>
          <w:lang w:eastAsia="he-IL"/>
        </w:rPr>
        <w:t xml:space="preserve"> </w:t>
      </w:r>
      <w:r w:rsidR="00965F6F" w:rsidRPr="003967A5">
        <w:rPr>
          <w:rFonts w:ascii="Times New Roman" w:eastAsia="Times New Roman" w:hAnsi="Times New Roman" w:cs="David" w:hint="eastAsia"/>
          <w:sz w:val="24"/>
          <w:szCs w:val="24"/>
          <w:rtl/>
          <w:lang w:eastAsia="he-IL"/>
        </w:rPr>
        <w:t>רק</w:t>
      </w:r>
      <w:r w:rsidR="00965F6F" w:rsidRPr="003967A5">
        <w:rPr>
          <w:rFonts w:ascii="Times New Roman" w:eastAsia="Times New Roman" w:hAnsi="Times New Roman" w:cs="David"/>
          <w:sz w:val="24"/>
          <w:szCs w:val="24"/>
          <w:rtl/>
          <w:lang w:eastAsia="he-IL"/>
        </w:rPr>
        <w:t xml:space="preserve"> </w:t>
      </w:r>
      <w:r w:rsidR="00965F6F" w:rsidRPr="003967A5">
        <w:rPr>
          <w:rFonts w:ascii="Times New Roman" w:eastAsia="Times New Roman" w:hAnsi="Times New Roman" w:cs="David" w:hint="eastAsia"/>
          <w:sz w:val="24"/>
          <w:szCs w:val="24"/>
          <w:rtl/>
          <w:lang w:eastAsia="he-IL"/>
        </w:rPr>
        <w:t>ביום</w:t>
      </w:r>
      <w:r w:rsidR="00965F6F" w:rsidRPr="003967A5">
        <w:rPr>
          <w:rFonts w:ascii="Times New Roman" w:eastAsia="Times New Roman" w:hAnsi="Times New Roman" w:cs="David"/>
          <w:sz w:val="24"/>
          <w:szCs w:val="24"/>
          <w:rtl/>
          <w:lang w:eastAsia="he-IL"/>
        </w:rPr>
        <w:t xml:space="preserve"> 3.12.2012</w:t>
      </w:r>
      <w:r w:rsidR="00F46E7D">
        <w:rPr>
          <w:rFonts w:ascii="Times New Roman" w:eastAsia="Times New Roman" w:hAnsi="Times New Roman" w:cs="David" w:hint="cs"/>
          <w:sz w:val="24"/>
          <w:szCs w:val="24"/>
          <w:rtl/>
          <w:lang w:eastAsia="he-IL"/>
        </w:rPr>
        <w:t>,</w:t>
      </w:r>
      <w:r w:rsidR="006D3AC6" w:rsidRPr="00F46E7D">
        <w:rPr>
          <w:rFonts w:ascii="Times New Roman" w:eastAsia="Times New Roman" w:hAnsi="Times New Roman" w:cs="David" w:hint="cs"/>
          <w:b/>
          <w:bCs/>
          <w:sz w:val="24"/>
          <w:szCs w:val="24"/>
          <w:rtl/>
          <w:lang w:eastAsia="he-IL"/>
        </w:rPr>
        <w:t xml:space="preserve"> </w:t>
      </w:r>
      <w:r w:rsidRPr="00F46E7D">
        <w:rPr>
          <w:rFonts w:ascii="Times New Roman" w:eastAsia="Times New Roman" w:hAnsi="Times New Roman" w:cs="David" w:hint="cs"/>
          <w:b/>
          <w:bCs/>
          <w:sz w:val="24"/>
          <w:szCs w:val="24"/>
          <w:rtl/>
          <w:lang w:eastAsia="he-IL"/>
        </w:rPr>
        <w:t>הוצג</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למערער</w:t>
      </w:r>
      <w:r w:rsidRPr="00F46E7D">
        <w:rPr>
          <w:rFonts w:ascii="Times New Roman" w:eastAsia="Times New Roman" w:hAnsi="Times New Roman" w:cs="David"/>
          <w:b/>
          <w:bCs/>
          <w:sz w:val="24"/>
          <w:szCs w:val="24"/>
          <w:rtl/>
          <w:lang w:eastAsia="he-IL"/>
        </w:rPr>
        <w:t xml:space="preserve"> </w:t>
      </w:r>
      <w:r w:rsidR="00FB08C1" w:rsidRPr="00F46E7D">
        <w:rPr>
          <w:rFonts w:ascii="Times New Roman" w:eastAsia="Times New Roman" w:hAnsi="Times New Roman" w:cs="David" w:hint="cs"/>
          <w:b/>
          <w:bCs/>
          <w:sz w:val="24"/>
          <w:szCs w:val="24"/>
          <w:rtl/>
          <w:lang w:eastAsia="he-IL"/>
        </w:rPr>
        <w:t>רק</w:t>
      </w:r>
      <w:r w:rsidR="00FB08C1" w:rsidRPr="00F46E7D">
        <w:rPr>
          <w:rFonts w:ascii="Times New Roman" w:eastAsia="Times New Roman" w:hAnsi="Times New Roman" w:cs="David"/>
          <w:b/>
          <w:bCs/>
          <w:sz w:val="24"/>
          <w:szCs w:val="24"/>
          <w:rtl/>
          <w:lang w:eastAsia="he-IL"/>
        </w:rPr>
        <w:t xml:space="preserve"> </w:t>
      </w:r>
      <w:r w:rsidR="00FB08C1" w:rsidRPr="00F46E7D">
        <w:rPr>
          <w:rFonts w:ascii="Times New Roman" w:eastAsia="Times New Roman" w:hAnsi="Times New Roman" w:cs="David" w:hint="cs"/>
          <w:b/>
          <w:bCs/>
          <w:sz w:val="24"/>
          <w:szCs w:val="24"/>
          <w:rtl/>
          <w:lang w:eastAsia="he-IL"/>
        </w:rPr>
        <w:t>אחרי</w:t>
      </w:r>
      <w:r w:rsidR="00FB08C1" w:rsidRPr="00F46E7D">
        <w:rPr>
          <w:rFonts w:ascii="Times New Roman" w:eastAsia="Times New Roman" w:hAnsi="Times New Roman" w:cs="David"/>
          <w:b/>
          <w:bCs/>
          <w:sz w:val="24"/>
          <w:szCs w:val="24"/>
          <w:rtl/>
          <w:lang w:eastAsia="he-IL"/>
        </w:rPr>
        <w:t xml:space="preserve"> </w:t>
      </w:r>
      <w:r w:rsidR="00FB08C1" w:rsidRPr="00F46E7D">
        <w:rPr>
          <w:rFonts w:ascii="Times New Roman" w:eastAsia="Times New Roman" w:hAnsi="Times New Roman" w:cs="David" w:hint="cs"/>
          <w:b/>
          <w:bCs/>
          <w:sz w:val="24"/>
          <w:szCs w:val="24"/>
          <w:rtl/>
          <w:lang w:eastAsia="he-IL"/>
        </w:rPr>
        <w:t>ש</w:t>
      </w:r>
      <w:r w:rsidRPr="00F46E7D">
        <w:rPr>
          <w:rFonts w:ascii="Times New Roman" w:eastAsia="Times New Roman" w:hAnsi="Times New Roman" w:cs="David" w:hint="cs"/>
          <w:b/>
          <w:bCs/>
          <w:sz w:val="24"/>
          <w:szCs w:val="24"/>
          <w:rtl/>
          <w:lang w:eastAsia="he-IL"/>
        </w:rPr>
        <w:t>פנה</w:t>
      </w:r>
      <w:r w:rsidR="00F46E7D">
        <w:rPr>
          <w:rFonts w:ascii="Times New Roman" w:eastAsia="Times New Roman" w:hAnsi="Times New Roman" w:cs="David" w:hint="cs"/>
          <w:b/>
          <w:bCs/>
          <w:sz w:val="24"/>
          <w:szCs w:val="24"/>
          <w:rtl/>
          <w:lang w:eastAsia="he-IL"/>
        </w:rPr>
        <w:t xml:space="preserve"> בעצמו</w:t>
      </w:r>
      <w:r w:rsidRPr="00F46E7D">
        <w:rPr>
          <w:rFonts w:ascii="Times New Roman" w:eastAsia="Times New Roman" w:hAnsi="Times New Roman" w:cs="David"/>
          <w:b/>
          <w:bCs/>
          <w:sz w:val="24"/>
          <w:szCs w:val="24"/>
          <w:rtl/>
          <w:lang w:eastAsia="he-IL"/>
        </w:rPr>
        <w:t xml:space="preserve"> </w:t>
      </w:r>
      <w:proofErr w:type="spellStart"/>
      <w:r w:rsidRPr="00F46E7D">
        <w:rPr>
          <w:rFonts w:ascii="Times New Roman" w:eastAsia="Times New Roman" w:hAnsi="Times New Roman" w:cs="David" w:hint="cs"/>
          <w:b/>
          <w:bCs/>
          <w:sz w:val="24"/>
          <w:szCs w:val="24"/>
          <w:rtl/>
          <w:lang w:eastAsia="he-IL"/>
        </w:rPr>
        <w:t>למינהל</w:t>
      </w:r>
      <w:proofErr w:type="spellEnd"/>
      <w:r w:rsidRPr="00F46E7D">
        <w:rPr>
          <w:rFonts w:ascii="Times New Roman" w:eastAsia="Times New Roman" w:hAnsi="Times New Roman" w:cs="David"/>
          <w:b/>
          <w:bCs/>
          <w:sz w:val="24"/>
          <w:szCs w:val="24"/>
          <w:rtl/>
          <w:lang w:eastAsia="he-IL"/>
        </w:rPr>
        <w:t xml:space="preserve"> </w:t>
      </w:r>
      <w:proofErr w:type="spellStart"/>
      <w:r w:rsidRPr="00F46E7D">
        <w:rPr>
          <w:rFonts w:ascii="Times New Roman" w:eastAsia="Times New Roman" w:hAnsi="Times New Roman" w:cs="David" w:hint="cs"/>
          <w:b/>
          <w:bCs/>
          <w:sz w:val="24"/>
          <w:szCs w:val="24"/>
          <w:rtl/>
          <w:lang w:eastAsia="he-IL"/>
        </w:rPr>
        <w:t>הגימלאות</w:t>
      </w:r>
      <w:proofErr w:type="spellEnd"/>
      <w:r w:rsidR="00965F6F" w:rsidRPr="00F46E7D">
        <w:rPr>
          <w:rFonts w:ascii="Times New Roman" w:eastAsia="Times New Roman" w:hAnsi="Times New Roman" w:cs="David" w:hint="cs"/>
          <w:b/>
          <w:bCs/>
          <w:sz w:val="24"/>
          <w:szCs w:val="24"/>
          <w:rtl/>
          <w:lang w:eastAsia="he-IL"/>
        </w:rPr>
        <w:t xml:space="preserve"> </w:t>
      </w:r>
      <w:r w:rsidR="00965F6F" w:rsidRPr="003967A5">
        <w:rPr>
          <w:rFonts w:ascii="Times New Roman" w:eastAsia="Times New Roman" w:hAnsi="Times New Roman" w:cs="David" w:hint="eastAsia"/>
          <w:b/>
          <w:bCs/>
          <w:sz w:val="24"/>
          <w:szCs w:val="24"/>
          <w:rtl/>
          <w:lang w:eastAsia="he-IL"/>
        </w:rPr>
        <w:t>לקראת</w:t>
      </w:r>
      <w:r w:rsidR="00965F6F" w:rsidRPr="003967A5">
        <w:rPr>
          <w:rFonts w:ascii="Times New Roman" w:eastAsia="Times New Roman" w:hAnsi="Times New Roman" w:cs="David"/>
          <w:b/>
          <w:bCs/>
          <w:sz w:val="24"/>
          <w:szCs w:val="24"/>
          <w:rtl/>
          <w:lang w:eastAsia="he-IL"/>
        </w:rPr>
        <w:t xml:space="preserve"> </w:t>
      </w:r>
      <w:r w:rsidR="00965F6F" w:rsidRPr="003967A5">
        <w:rPr>
          <w:rFonts w:ascii="Times New Roman" w:eastAsia="Times New Roman" w:hAnsi="Times New Roman" w:cs="David" w:hint="eastAsia"/>
          <w:b/>
          <w:bCs/>
          <w:sz w:val="24"/>
          <w:szCs w:val="24"/>
          <w:rtl/>
          <w:lang w:eastAsia="he-IL"/>
        </w:rPr>
        <w:t>סוף</w:t>
      </w:r>
      <w:r w:rsidR="00965F6F" w:rsidRPr="003967A5">
        <w:rPr>
          <w:rFonts w:ascii="Times New Roman" w:eastAsia="Times New Roman" w:hAnsi="Times New Roman" w:cs="David"/>
          <w:b/>
          <w:bCs/>
          <w:sz w:val="24"/>
          <w:szCs w:val="24"/>
          <w:rtl/>
          <w:lang w:eastAsia="he-IL"/>
        </w:rPr>
        <w:t xml:space="preserve"> </w:t>
      </w:r>
      <w:r w:rsidR="00965F6F" w:rsidRPr="003967A5">
        <w:rPr>
          <w:rFonts w:ascii="Times New Roman" w:eastAsia="Times New Roman" w:hAnsi="Times New Roman" w:cs="David" w:hint="eastAsia"/>
          <w:b/>
          <w:bCs/>
          <w:sz w:val="24"/>
          <w:szCs w:val="24"/>
          <w:rtl/>
          <w:lang w:eastAsia="he-IL"/>
        </w:rPr>
        <w:t>דצמבר</w:t>
      </w:r>
      <w:r w:rsidR="00965F6F" w:rsidRPr="003967A5">
        <w:rPr>
          <w:rFonts w:ascii="Times New Roman" w:eastAsia="Times New Roman" w:hAnsi="Times New Roman" w:cs="David"/>
          <w:b/>
          <w:bCs/>
          <w:sz w:val="24"/>
          <w:szCs w:val="24"/>
          <w:rtl/>
          <w:lang w:eastAsia="he-IL"/>
        </w:rPr>
        <w:t xml:space="preserve"> 2012</w:t>
      </w:r>
      <w:r w:rsidRPr="003967A5">
        <w:rPr>
          <w:rFonts w:ascii="Times New Roman" w:eastAsia="Times New Roman" w:hAnsi="Times New Roman" w:cs="David"/>
          <w:sz w:val="24"/>
          <w:szCs w:val="24"/>
          <w:rtl/>
          <w:lang w:eastAsia="he-IL"/>
        </w:rPr>
        <w:t>,</w:t>
      </w:r>
      <w:r w:rsidRPr="00F46E7D">
        <w:rPr>
          <w:rFonts w:ascii="Times New Roman" w:eastAsia="Times New Roman" w:hAnsi="Times New Roman" w:cs="David"/>
          <w:b/>
          <w:bCs/>
          <w:sz w:val="24"/>
          <w:szCs w:val="24"/>
          <w:rtl/>
          <w:lang w:eastAsia="he-IL"/>
        </w:rPr>
        <w:t xml:space="preserve"> </w:t>
      </w:r>
      <w:proofErr w:type="spellStart"/>
      <w:r w:rsidRPr="00F46E7D">
        <w:rPr>
          <w:rFonts w:ascii="Times New Roman" w:eastAsia="Times New Roman" w:hAnsi="Times New Roman" w:cs="David" w:hint="cs"/>
          <w:b/>
          <w:bCs/>
          <w:sz w:val="24"/>
          <w:szCs w:val="24"/>
          <w:rtl/>
          <w:lang w:eastAsia="he-IL"/>
        </w:rPr>
        <w:t>וממינהל</w:t>
      </w:r>
      <w:proofErr w:type="spellEnd"/>
      <w:r w:rsidRPr="00F46E7D">
        <w:rPr>
          <w:rFonts w:ascii="Times New Roman" w:eastAsia="Times New Roman" w:hAnsi="Times New Roman" w:cs="David"/>
          <w:b/>
          <w:bCs/>
          <w:sz w:val="24"/>
          <w:szCs w:val="24"/>
          <w:rtl/>
          <w:lang w:eastAsia="he-IL"/>
        </w:rPr>
        <w:t xml:space="preserve"> </w:t>
      </w:r>
      <w:proofErr w:type="spellStart"/>
      <w:r w:rsidRPr="00F46E7D">
        <w:rPr>
          <w:rFonts w:ascii="Times New Roman" w:eastAsia="Times New Roman" w:hAnsi="Times New Roman" w:cs="David" w:hint="cs"/>
          <w:b/>
          <w:bCs/>
          <w:sz w:val="24"/>
          <w:szCs w:val="24"/>
          <w:rtl/>
          <w:lang w:eastAsia="he-IL"/>
        </w:rPr>
        <w:t>הגימלאות</w:t>
      </w:r>
      <w:proofErr w:type="spellEnd"/>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נאמר</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לו</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במפורש</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לפנות</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לנציבות</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שירות</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המדינה</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בעניין</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נוסחת</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החישוב</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וכך</w:t>
      </w:r>
      <w:r w:rsidRPr="00F46E7D">
        <w:rPr>
          <w:rFonts w:ascii="Times New Roman" w:eastAsia="Times New Roman" w:hAnsi="Times New Roman" w:cs="David"/>
          <w:b/>
          <w:bCs/>
          <w:sz w:val="24"/>
          <w:szCs w:val="24"/>
          <w:rtl/>
          <w:lang w:eastAsia="he-IL"/>
        </w:rPr>
        <w:t xml:space="preserve"> </w:t>
      </w:r>
      <w:r w:rsidRPr="00F46E7D">
        <w:rPr>
          <w:rFonts w:ascii="Times New Roman" w:eastAsia="Times New Roman" w:hAnsi="Times New Roman" w:cs="David" w:hint="cs"/>
          <w:b/>
          <w:bCs/>
          <w:sz w:val="24"/>
          <w:szCs w:val="24"/>
          <w:rtl/>
          <w:lang w:eastAsia="he-IL"/>
        </w:rPr>
        <w:t>עשה</w:t>
      </w:r>
      <w:r w:rsidRPr="00F46E7D">
        <w:rPr>
          <w:rFonts w:ascii="Times New Roman" w:eastAsia="Times New Roman" w:hAnsi="Times New Roman" w:cs="David"/>
          <w:b/>
          <w:bCs/>
          <w:sz w:val="24"/>
          <w:szCs w:val="24"/>
          <w:rtl/>
          <w:lang w:eastAsia="he-IL"/>
        </w:rPr>
        <w:t>.</w:t>
      </w:r>
      <w:r w:rsidRPr="00F46E7D">
        <w:rPr>
          <w:rFonts w:ascii="Times New Roman" w:eastAsia="Times New Roman" w:hAnsi="Times New Roman" w:cs="David"/>
          <w:sz w:val="24"/>
          <w:szCs w:val="24"/>
          <w:rtl/>
          <w:lang w:eastAsia="he-IL"/>
        </w:rPr>
        <w:t xml:space="preserve"> </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sz w:val="24"/>
          <w:szCs w:val="24"/>
          <w:rtl/>
          <w:lang w:eastAsia="he-IL"/>
        </w:rPr>
      </w:pPr>
      <w:r w:rsidRPr="00E24065">
        <w:rPr>
          <w:rFonts w:ascii="Times New Roman" w:eastAsia="Times New Roman" w:hAnsi="Times New Roman" w:cs="David" w:hint="cs"/>
          <w:sz w:val="24"/>
          <w:szCs w:val="24"/>
          <w:rtl/>
          <w:lang w:eastAsia="he-IL"/>
        </w:rPr>
        <w:t>כידוע, המשך הדיונים נעשה גם הוא מול נציבות שירות המדינה, כמי שקבעה את נוסחת החישוב</w:t>
      </w:r>
      <w:r w:rsidR="00F46E7D">
        <w:rPr>
          <w:rFonts w:ascii="Times New Roman" w:eastAsia="Times New Roman" w:hAnsi="Times New Roman" w:cs="David" w:hint="cs"/>
          <w:sz w:val="24"/>
          <w:szCs w:val="24"/>
          <w:rtl/>
          <w:lang w:eastAsia="he-IL"/>
        </w:rPr>
        <w:t xml:space="preserve"> וכמי שמוסמכת לדון בנושא זה</w:t>
      </w:r>
      <w:r w:rsidRPr="00E24065">
        <w:rPr>
          <w:rFonts w:ascii="Times New Roman" w:eastAsia="Times New Roman" w:hAnsi="Times New Roman" w:cs="David" w:hint="cs"/>
          <w:sz w:val="24"/>
          <w:szCs w:val="24"/>
          <w:rtl/>
          <w:lang w:eastAsia="he-IL"/>
        </w:rPr>
        <w:t>, ובעניין זה נוסיף ונפרט להלן.</w:t>
      </w:r>
    </w:p>
    <w:p w:rsidR="00A534BA" w:rsidRPr="00A534BA" w:rsidRDefault="00A534BA" w:rsidP="00A534BA">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כמו כן מבקש המערער להפנות את תשומת בית הדין הנכבד לכך שלאורך השלמת הטיעון המשיבות</w:t>
      </w:r>
      <w:r w:rsidRPr="00A534BA">
        <w:rPr>
          <w:rFonts w:ascii="Times New Roman" w:eastAsia="Times New Roman" w:hAnsi="Times New Roman" w:cs="David" w:hint="cs"/>
          <w:sz w:val="24"/>
          <w:szCs w:val="24"/>
          <w:rtl/>
          <w:lang w:eastAsia="he-IL"/>
        </w:rPr>
        <w:t xml:space="preserve"> עצמ</w:t>
      </w:r>
      <w:r>
        <w:rPr>
          <w:rFonts w:ascii="Times New Roman" w:eastAsia="Times New Roman" w:hAnsi="Times New Roman" w:cs="David" w:hint="cs"/>
          <w:sz w:val="24"/>
          <w:szCs w:val="24"/>
          <w:rtl/>
          <w:lang w:eastAsia="he-IL"/>
        </w:rPr>
        <w:t>ן</w:t>
      </w:r>
      <w:r w:rsidRPr="00A534BA">
        <w:rPr>
          <w:rFonts w:ascii="Times New Roman" w:eastAsia="Times New Roman" w:hAnsi="Times New Roman" w:cs="David" w:hint="cs"/>
          <w:sz w:val="24"/>
          <w:szCs w:val="24"/>
          <w:rtl/>
          <w:lang w:eastAsia="he-IL"/>
        </w:rPr>
        <w:t xml:space="preserve"> מתי</w:t>
      </w:r>
      <w:r>
        <w:rPr>
          <w:rFonts w:ascii="Times New Roman" w:eastAsia="Times New Roman" w:hAnsi="Times New Roman" w:cs="David" w:hint="cs"/>
          <w:sz w:val="24"/>
          <w:szCs w:val="24"/>
          <w:rtl/>
          <w:lang w:eastAsia="he-IL"/>
        </w:rPr>
        <w:t>י</w:t>
      </w:r>
      <w:r w:rsidRPr="00A534BA">
        <w:rPr>
          <w:rFonts w:ascii="Times New Roman" w:eastAsia="Times New Roman" w:hAnsi="Times New Roman" w:cs="David" w:hint="cs"/>
          <w:sz w:val="24"/>
          <w:szCs w:val="24"/>
          <w:rtl/>
          <w:lang w:eastAsia="he-IL"/>
        </w:rPr>
        <w:t>חס</w:t>
      </w:r>
      <w:r>
        <w:rPr>
          <w:rFonts w:ascii="Times New Roman" w:eastAsia="Times New Roman" w:hAnsi="Times New Roman" w:cs="David" w:hint="cs"/>
          <w:sz w:val="24"/>
          <w:szCs w:val="24"/>
          <w:rtl/>
          <w:lang w:eastAsia="he-IL"/>
        </w:rPr>
        <w:t>ו</w:t>
      </w:r>
      <w:r w:rsidRPr="00A534BA">
        <w:rPr>
          <w:rFonts w:ascii="Times New Roman" w:eastAsia="Times New Roman" w:hAnsi="Times New Roman" w:cs="David" w:hint="cs"/>
          <w:sz w:val="24"/>
          <w:szCs w:val="24"/>
          <w:rtl/>
          <w:lang w:eastAsia="he-IL"/>
        </w:rPr>
        <w:t xml:space="preserve">ת למסמך ההנחיות של </w:t>
      </w:r>
      <w:r>
        <w:rPr>
          <w:rFonts w:ascii="Times New Roman" w:eastAsia="Times New Roman" w:hAnsi="Times New Roman" w:cs="David" w:hint="cs"/>
          <w:sz w:val="24"/>
          <w:szCs w:val="24"/>
          <w:rtl/>
          <w:lang w:eastAsia="he-IL"/>
        </w:rPr>
        <w:t>מר אהרונוב כ- "</w:t>
      </w:r>
      <w:r w:rsidRPr="00674E07">
        <w:rPr>
          <w:rFonts w:ascii="Times New Roman" w:eastAsia="Times New Roman" w:hAnsi="Times New Roman" w:cs="David" w:hint="cs"/>
          <w:b/>
          <w:bCs/>
          <w:sz w:val="24"/>
          <w:szCs w:val="24"/>
          <w:rtl/>
          <w:lang w:eastAsia="he-IL"/>
        </w:rPr>
        <w:t xml:space="preserve">אישור </w:t>
      </w:r>
      <w:proofErr w:type="spellStart"/>
      <w:r w:rsidRPr="00674E07">
        <w:rPr>
          <w:rFonts w:ascii="Times New Roman" w:eastAsia="Times New Roman" w:hAnsi="Times New Roman" w:cs="David" w:hint="cs"/>
          <w:b/>
          <w:bCs/>
          <w:sz w:val="24"/>
          <w:szCs w:val="24"/>
          <w:rtl/>
          <w:lang w:eastAsia="he-IL"/>
        </w:rPr>
        <w:t>נש"מ</w:t>
      </w:r>
      <w:proofErr w:type="spellEnd"/>
      <w:r>
        <w:rPr>
          <w:rFonts w:ascii="Times New Roman" w:eastAsia="Times New Roman" w:hAnsi="Times New Roman" w:cs="David" w:hint="cs"/>
          <w:sz w:val="24"/>
          <w:szCs w:val="24"/>
          <w:rtl/>
          <w:lang w:eastAsia="he-IL"/>
        </w:rPr>
        <w:t xml:space="preserve">" </w:t>
      </w:r>
      <w:proofErr w:type="spellStart"/>
      <w:r>
        <w:rPr>
          <w:rFonts w:ascii="Times New Roman" w:eastAsia="Times New Roman" w:hAnsi="Times New Roman" w:cs="David" w:hint="cs"/>
          <w:sz w:val="24"/>
          <w:szCs w:val="24"/>
          <w:rtl/>
          <w:lang w:eastAsia="he-IL"/>
        </w:rPr>
        <w:t>לגימלה</w:t>
      </w:r>
      <w:proofErr w:type="spellEnd"/>
      <w:r>
        <w:rPr>
          <w:rFonts w:ascii="Times New Roman" w:eastAsia="Times New Roman" w:hAnsi="Times New Roman" w:cs="David" w:hint="cs"/>
          <w:sz w:val="24"/>
          <w:szCs w:val="24"/>
          <w:rtl/>
          <w:lang w:eastAsia="he-IL"/>
        </w:rPr>
        <w:t>.</w:t>
      </w:r>
    </w:p>
    <w:p w:rsidR="00E24065" w:rsidRP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קראנו בעיון את טענותיה של המדינה בעניין חלוקת הסמכויות בין המשרד והנציבות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הקובעות את תנאי ההעסקה והפרישה; וסמכות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לחישוב </w:t>
      </w:r>
      <w:proofErr w:type="spellStart"/>
      <w:r w:rsidRPr="00E24065">
        <w:rPr>
          <w:rFonts w:ascii="Times New Roman" w:eastAsia="Times New Roman" w:hAnsi="Times New Roman" w:cs="David" w:hint="cs"/>
          <w:sz w:val="24"/>
          <w:szCs w:val="24"/>
          <w:rtl/>
          <w:lang w:eastAsia="he-IL"/>
        </w:rPr>
        <w:t>הגימלה</w:t>
      </w:r>
      <w:proofErr w:type="spellEnd"/>
      <w:r w:rsidRPr="00E24065">
        <w:rPr>
          <w:rFonts w:ascii="Times New Roman" w:eastAsia="Times New Roman" w:hAnsi="Times New Roman" w:cs="David" w:hint="cs"/>
          <w:sz w:val="24"/>
          <w:szCs w:val="24"/>
          <w:rtl/>
          <w:lang w:eastAsia="he-IL"/>
        </w:rPr>
        <w:t xml:space="preserve"> בהתאם לתנאי החוזה ובהתבסס על נתוני השכר והדרגה ערב הפרישה (סעיף 6 להשלמת הטיעון).</w:t>
      </w:r>
    </w:p>
    <w:p w:rsidR="00E24065" w:rsidRPr="00E24065" w:rsidRDefault="00E24065" w:rsidP="00E24065">
      <w:pPr>
        <w:tabs>
          <w:tab w:val="left" w:pos="566"/>
        </w:tabs>
        <w:spacing w:after="200" w:line="360" w:lineRule="auto"/>
        <w:ind w:left="566"/>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lastRenderedPageBreak/>
        <w:t>בכל הכבוד, טענות אלה מתעלמות לחלוטין מההתנהלות בפועל, כפי שעולה בבירור מהמסמכים הכתובים</w:t>
      </w:r>
      <w:r w:rsidR="00A113DF">
        <w:rPr>
          <w:rFonts w:ascii="Times New Roman" w:eastAsia="Times New Roman" w:hAnsi="Times New Roman" w:cs="David" w:hint="cs"/>
          <w:sz w:val="24"/>
          <w:szCs w:val="24"/>
          <w:rtl/>
          <w:lang w:eastAsia="he-IL"/>
        </w:rPr>
        <w:t>,</w:t>
      </w:r>
      <w:r w:rsidRPr="00E24065">
        <w:rPr>
          <w:rFonts w:ascii="Times New Roman" w:eastAsia="Times New Roman" w:hAnsi="Times New Roman" w:cs="David" w:hint="cs"/>
          <w:sz w:val="24"/>
          <w:szCs w:val="24"/>
          <w:rtl/>
          <w:lang w:eastAsia="he-IL"/>
        </w:rPr>
        <w:t xml:space="preserve"> ומהתנהגות המשיבות זמן אמת. בעניין זה נבקש להפנות גם לסיכום הדיון מיום 1.11.2016 (נספח 17 לכתב התביעה), סיכום שנערך ונכתב על ידי המשיבות עצמן או מי מהן:</w:t>
      </w:r>
    </w:p>
    <w:p w:rsidR="00E24065" w:rsidRPr="00E24065" w:rsidRDefault="00E24065" w:rsidP="00E2406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סיכום הדיון נושא את הכותרת "</w:t>
      </w:r>
      <w:r w:rsidRPr="00E24065">
        <w:rPr>
          <w:rFonts w:ascii="Times New Roman" w:eastAsia="Times New Roman" w:hAnsi="Times New Roman" w:cs="David" w:hint="cs"/>
          <w:b/>
          <w:bCs/>
          <w:i/>
          <w:iCs/>
          <w:sz w:val="24"/>
          <w:szCs w:val="24"/>
          <w:rtl/>
          <w:lang w:eastAsia="he-IL"/>
        </w:rPr>
        <w:t xml:space="preserve">שיטת חישוב </w:t>
      </w:r>
      <w:proofErr w:type="spellStart"/>
      <w:r w:rsidRPr="00E24065">
        <w:rPr>
          <w:rFonts w:ascii="Times New Roman" w:eastAsia="Times New Roman" w:hAnsi="Times New Roman" w:cs="David" w:hint="cs"/>
          <w:b/>
          <w:bCs/>
          <w:i/>
          <w:iCs/>
          <w:sz w:val="24"/>
          <w:szCs w:val="24"/>
          <w:rtl/>
          <w:lang w:eastAsia="he-IL"/>
        </w:rPr>
        <w:t>הגימלה</w:t>
      </w:r>
      <w:proofErr w:type="spellEnd"/>
      <w:r w:rsidRPr="00E24065">
        <w:rPr>
          <w:rFonts w:ascii="Times New Roman" w:eastAsia="Times New Roman" w:hAnsi="Times New Roman" w:cs="David" w:hint="cs"/>
          <w:b/>
          <w:bCs/>
          <w:i/>
          <w:iCs/>
          <w:sz w:val="24"/>
          <w:szCs w:val="24"/>
          <w:rtl/>
          <w:lang w:eastAsia="he-IL"/>
        </w:rPr>
        <w:t xml:space="preserve"> של מר שמעון </w:t>
      </w:r>
      <w:proofErr w:type="spellStart"/>
      <w:r w:rsidRPr="00E24065">
        <w:rPr>
          <w:rFonts w:ascii="Times New Roman" w:eastAsia="Times New Roman" w:hAnsi="Times New Roman" w:cs="David" w:hint="cs"/>
          <w:b/>
          <w:bCs/>
          <w:i/>
          <w:iCs/>
          <w:sz w:val="24"/>
          <w:szCs w:val="24"/>
          <w:rtl/>
          <w:lang w:eastAsia="he-IL"/>
        </w:rPr>
        <w:t>הכסטר</w:t>
      </w:r>
      <w:proofErr w:type="spellEnd"/>
      <w:r w:rsidRPr="00E24065">
        <w:rPr>
          <w:rFonts w:ascii="Times New Roman" w:eastAsia="Times New Roman" w:hAnsi="Times New Roman" w:cs="David" w:hint="cs"/>
          <w:sz w:val="24"/>
          <w:szCs w:val="24"/>
          <w:rtl/>
          <w:lang w:eastAsia="he-IL"/>
        </w:rPr>
        <w:t>"</w:t>
      </w:r>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 xml:space="preserve">בהתאם, ואם היה ממש בטענות המשיבות, היינו מצפים לראות כי הדיון מנוהל על ידי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או לכל הפחות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לראות נציג </w:t>
      </w:r>
      <w:proofErr w:type="spellStart"/>
      <w:r w:rsidRPr="00E24065">
        <w:rPr>
          <w:rFonts w:ascii="Times New Roman" w:eastAsia="Times New Roman" w:hAnsi="Times New Roman" w:cs="David" w:hint="cs"/>
          <w:sz w:val="24"/>
          <w:szCs w:val="24"/>
          <w:rtl/>
          <w:lang w:eastAsia="he-IL"/>
        </w:rPr>
        <w:t>המינהל</w:t>
      </w:r>
      <w:proofErr w:type="spellEnd"/>
      <w:r w:rsidRPr="00E24065">
        <w:rPr>
          <w:rFonts w:ascii="Times New Roman" w:eastAsia="Times New Roman" w:hAnsi="Times New Roman" w:cs="David" w:hint="cs"/>
          <w:sz w:val="24"/>
          <w:szCs w:val="24"/>
          <w:rtl/>
          <w:lang w:eastAsia="he-IL"/>
        </w:rPr>
        <w:t xml:space="preserve"> משתתף בדיון כאמור.</w:t>
      </w:r>
    </w:p>
    <w:p w:rsidR="00E24065" w:rsidRPr="00E24065" w:rsidRDefault="00E24065" w:rsidP="00A113DF">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עיון ברשימת המשתתפים מלמד כי </w:t>
      </w:r>
      <w:r w:rsidRPr="003967A5">
        <w:rPr>
          <w:rFonts w:ascii="Times New Roman" w:eastAsia="Times New Roman" w:hAnsi="Times New Roman" w:cs="David" w:hint="eastAsia"/>
          <w:b/>
          <w:bCs/>
          <w:sz w:val="24"/>
          <w:szCs w:val="24"/>
          <w:u w:val="single"/>
          <w:rtl/>
          <w:lang w:eastAsia="he-IL"/>
        </w:rPr>
        <w:t>בדיון</w:t>
      </w:r>
      <w:r w:rsidRPr="003967A5">
        <w:rPr>
          <w:rFonts w:ascii="Times New Roman" w:eastAsia="Times New Roman" w:hAnsi="Times New Roman" w:cs="David"/>
          <w:b/>
          <w:bCs/>
          <w:sz w:val="24"/>
          <w:szCs w:val="24"/>
          <w:u w:val="single"/>
          <w:rtl/>
          <w:lang w:eastAsia="he-IL"/>
        </w:rPr>
        <w:t xml:space="preserve"> </w:t>
      </w:r>
      <w:r w:rsidR="00A113DF">
        <w:rPr>
          <w:rFonts w:ascii="Times New Roman" w:eastAsia="Times New Roman" w:hAnsi="Times New Roman" w:cs="David" w:hint="cs"/>
          <w:b/>
          <w:bCs/>
          <w:sz w:val="24"/>
          <w:szCs w:val="24"/>
          <w:u w:val="single"/>
          <w:rtl/>
          <w:lang w:eastAsia="he-IL"/>
        </w:rPr>
        <w:t xml:space="preserve">כלל </w:t>
      </w:r>
      <w:r w:rsidRPr="003967A5">
        <w:rPr>
          <w:rFonts w:ascii="Times New Roman" w:eastAsia="Times New Roman" w:hAnsi="Times New Roman" w:cs="David" w:hint="eastAsia"/>
          <w:b/>
          <w:bCs/>
          <w:sz w:val="26"/>
          <w:szCs w:val="26"/>
          <w:u w:val="single"/>
          <w:rtl/>
          <w:lang w:eastAsia="he-IL"/>
        </w:rPr>
        <w:t>לא</w:t>
      </w:r>
      <w:r w:rsidRPr="003967A5">
        <w:rPr>
          <w:rFonts w:ascii="Times New Roman" w:eastAsia="Times New Roman" w:hAnsi="Times New Roman" w:cs="David"/>
          <w:b/>
          <w:bCs/>
          <w:sz w:val="24"/>
          <w:szCs w:val="24"/>
          <w:u w:val="single"/>
          <w:rtl/>
          <w:lang w:eastAsia="he-IL"/>
        </w:rPr>
        <w:t xml:space="preserve"> היה נוכח נציג של </w:t>
      </w:r>
      <w:proofErr w:type="spellStart"/>
      <w:r w:rsidRPr="003967A5">
        <w:rPr>
          <w:rFonts w:ascii="Times New Roman" w:eastAsia="Times New Roman" w:hAnsi="Times New Roman" w:cs="David" w:hint="eastAsia"/>
          <w:b/>
          <w:bCs/>
          <w:sz w:val="24"/>
          <w:szCs w:val="24"/>
          <w:u w:val="single"/>
          <w:rtl/>
          <w:lang w:eastAsia="he-IL"/>
        </w:rPr>
        <w:t>מינהל</w:t>
      </w:r>
      <w:proofErr w:type="spellEnd"/>
      <w:r w:rsidRPr="003967A5">
        <w:rPr>
          <w:rFonts w:ascii="Times New Roman" w:eastAsia="Times New Roman" w:hAnsi="Times New Roman" w:cs="David"/>
          <w:b/>
          <w:bCs/>
          <w:sz w:val="24"/>
          <w:szCs w:val="24"/>
          <w:u w:val="single"/>
          <w:rtl/>
          <w:lang w:eastAsia="he-IL"/>
        </w:rPr>
        <w:t xml:space="preserve"> </w:t>
      </w:r>
      <w:proofErr w:type="spellStart"/>
      <w:r w:rsidRPr="003967A5">
        <w:rPr>
          <w:rFonts w:ascii="Times New Roman" w:eastAsia="Times New Roman" w:hAnsi="Times New Roman" w:cs="David" w:hint="eastAsia"/>
          <w:b/>
          <w:bCs/>
          <w:sz w:val="24"/>
          <w:szCs w:val="24"/>
          <w:u w:val="single"/>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sz w:val="24"/>
          <w:szCs w:val="24"/>
          <w:rtl/>
          <w:lang w:eastAsia="he-IL"/>
        </w:rPr>
        <w:t>הדיון התקיים  מול נציג הנציבות</w:t>
      </w:r>
      <w:r w:rsidR="00A113DF">
        <w:rPr>
          <w:rFonts w:ascii="Times New Roman" w:eastAsia="Times New Roman" w:hAnsi="Times New Roman" w:cs="David" w:hint="cs"/>
          <w:sz w:val="24"/>
          <w:szCs w:val="24"/>
          <w:rtl/>
          <w:lang w:eastAsia="he-IL"/>
        </w:rPr>
        <w:t>,</w:t>
      </w:r>
      <w:r w:rsidRPr="00E24065">
        <w:rPr>
          <w:rFonts w:ascii="Times New Roman" w:eastAsia="Times New Roman" w:hAnsi="Times New Roman" w:cs="David" w:hint="cs"/>
          <w:sz w:val="24"/>
          <w:szCs w:val="24"/>
          <w:rtl/>
          <w:lang w:eastAsia="he-IL"/>
        </w:rPr>
        <w:t xml:space="preserve"> מר ציון לוי, בנוכחות נציגת משרד האוצר ונציגת החשב הכללי (שלא התערבו בדיון). </w:t>
      </w:r>
      <w:r w:rsidRPr="00E24065">
        <w:rPr>
          <w:rFonts w:ascii="Times New Roman" w:eastAsia="Times New Roman" w:hAnsi="Times New Roman" w:cs="David" w:hint="cs"/>
          <w:b/>
          <w:bCs/>
          <w:sz w:val="24"/>
          <w:szCs w:val="24"/>
          <w:rtl/>
          <w:lang w:eastAsia="he-IL"/>
        </w:rPr>
        <w:t xml:space="preserve">מי שקבע וקובע את נוסחת חישוב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היא הנציבות</w:t>
      </w:r>
      <w:r w:rsidRPr="00E24065">
        <w:rPr>
          <w:rFonts w:ascii="Times New Roman" w:eastAsia="Times New Roman" w:hAnsi="Times New Roman" w:cs="David" w:hint="cs"/>
          <w:sz w:val="24"/>
          <w:szCs w:val="24"/>
          <w:rtl/>
          <w:lang w:eastAsia="he-IL"/>
        </w:rPr>
        <w:t xml:space="preserve">, שאם לא כן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מינהל</w:t>
      </w:r>
      <w:proofErr w:type="spellEnd"/>
      <w:r w:rsidRPr="00E24065">
        <w:rPr>
          <w:rFonts w:ascii="Times New Roman" w:eastAsia="Times New Roman" w:hAnsi="Times New Roman" w:cs="David" w:hint="cs"/>
          <w:sz w:val="24"/>
          <w:szCs w:val="24"/>
          <w:rtl/>
          <w:lang w:eastAsia="he-IL"/>
        </w:rPr>
        <w:t xml:space="preserve"> </w:t>
      </w:r>
      <w:proofErr w:type="spellStart"/>
      <w:r w:rsidRPr="00E24065">
        <w:rPr>
          <w:rFonts w:ascii="Times New Roman" w:eastAsia="Times New Roman" w:hAnsi="Times New Roman" w:cs="David" w:hint="cs"/>
          <w:sz w:val="24"/>
          <w:szCs w:val="24"/>
          <w:rtl/>
          <w:lang w:eastAsia="he-IL"/>
        </w:rPr>
        <w:t>הגימלאות</w:t>
      </w:r>
      <w:proofErr w:type="spellEnd"/>
      <w:r w:rsidRPr="00E24065">
        <w:rPr>
          <w:rFonts w:ascii="Times New Roman" w:eastAsia="Times New Roman" w:hAnsi="Times New Roman" w:cs="David" w:hint="cs"/>
          <w:sz w:val="24"/>
          <w:szCs w:val="24"/>
          <w:rtl/>
          <w:lang w:eastAsia="he-IL"/>
        </w:rPr>
        <w:t xml:space="preserve"> היה מנהל את הדיון או לכל הפחות </w:t>
      </w:r>
      <w:r w:rsidR="00A113DF">
        <w:rPr>
          <w:rFonts w:ascii="Times New Roman" w:eastAsia="Times New Roman" w:hAnsi="Times New Roman" w:cs="David" w:hint="cs"/>
          <w:sz w:val="24"/>
          <w:szCs w:val="24"/>
          <w:rtl/>
          <w:lang w:eastAsia="he-IL"/>
        </w:rPr>
        <w:t xml:space="preserve">נציגו היה </w:t>
      </w:r>
      <w:r w:rsidRPr="00E24065">
        <w:rPr>
          <w:rFonts w:ascii="Times New Roman" w:eastAsia="Times New Roman" w:hAnsi="Times New Roman" w:cs="David" w:hint="cs"/>
          <w:sz w:val="24"/>
          <w:szCs w:val="24"/>
          <w:rtl/>
          <w:lang w:eastAsia="he-IL"/>
        </w:rPr>
        <w:t>נוכח ב</w:t>
      </w:r>
      <w:r w:rsidR="00A113DF">
        <w:rPr>
          <w:rFonts w:ascii="Times New Roman" w:eastAsia="Times New Roman" w:hAnsi="Times New Roman" w:cs="David" w:hint="cs"/>
          <w:sz w:val="24"/>
          <w:szCs w:val="24"/>
          <w:rtl/>
          <w:lang w:eastAsia="he-IL"/>
        </w:rPr>
        <w:t>דיון</w:t>
      </w:r>
      <w:r w:rsidRPr="00E24065">
        <w:rPr>
          <w:rFonts w:ascii="Times New Roman" w:eastAsia="Times New Roman" w:hAnsi="Times New Roman" w:cs="David" w:hint="cs"/>
          <w:sz w:val="24"/>
          <w:szCs w:val="24"/>
          <w:rtl/>
          <w:lang w:eastAsia="he-IL"/>
        </w:rPr>
        <w:t>.</w:t>
      </w:r>
    </w:p>
    <w:p w:rsidR="00E24065" w:rsidRPr="00E24065" w:rsidRDefault="00E24065" w:rsidP="00E24065">
      <w:pPr>
        <w:tabs>
          <w:tab w:val="left" w:pos="1214"/>
        </w:tabs>
        <w:spacing w:after="200" w:line="360" w:lineRule="auto"/>
        <w:ind w:left="1214"/>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hint="cs"/>
          <w:b/>
          <w:bCs/>
          <w:sz w:val="24"/>
          <w:szCs w:val="24"/>
          <w:rtl/>
          <w:lang w:eastAsia="he-IL"/>
        </w:rPr>
        <w:t xml:space="preserve">היעדרו הזועק של </w:t>
      </w:r>
      <w:proofErr w:type="spellStart"/>
      <w:r w:rsidRPr="00E24065">
        <w:rPr>
          <w:rFonts w:ascii="Times New Roman" w:eastAsia="Times New Roman" w:hAnsi="Times New Roman" w:cs="David" w:hint="cs"/>
          <w:b/>
          <w:bCs/>
          <w:sz w:val="24"/>
          <w:szCs w:val="24"/>
          <w:rtl/>
          <w:lang w:eastAsia="he-IL"/>
        </w:rPr>
        <w:t>מינהל</w:t>
      </w:r>
      <w:proofErr w:type="spellEnd"/>
      <w:r w:rsidRPr="00E24065">
        <w:rPr>
          <w:rFonts w:ascii="Times New Roman" w:eastAsia="Times New Roman" w:hAnsi="Times New Roman" w:cs="David" w:hint="cs"/>
          <w:b/>
          <w:bCs/>
          <w:sz w:val="24"/>
          <w:szCs w:val="24"/>
          <w:rtl/>
          <w:lang w:eastAsia="he-IL"/>
        </w:rPr>
        <w:t xml:space="preserve"> </w:t>
      </w:r>
      <w:proofErr w:type="spellStart"/>
      <w:r w:rsidRPr="00E24065">
        <w:rPr>
          <w:rFonts w:ascii="Times New Roman" w:eastAsia="Times New Roman" w:hAnsi="Times New Roman" w:cs="David" w:hint="cs"/>
          <w:b/>
          <w:bCs/>
          <w:sz w:val="24"/>
          <w:szCs w:val="24"/>
          <w:rtl/>
          <w:lang w:eastAsia="he-IL"/>
        </w:rPr>
        <w:t>הגימלאות</w:t>
      </w:r>
      <w:proofErr w:type="spellEnd"/>
      <w:r w:rsidRPr="00E24065">
        <w:rPr>
          <w:rFonts w:ascii="Times New Roman" w:eastAsia="Times New Roman" w:hAnsi="Times New Roman" w:cs="David" w:hint="cs"/>
          <w:b/>
          <w:bCs/>
          <w:sz w:val="24"/>
          <w:szCs w:val="24"/>
          <w:rtl/>
          <w:lang w:eastAsia="he-IL"/>
        </w:rPr>
        <w:t xml:space="preserve"> מהדיון מלמד כי </w:t>
      </w:r>
      <w:proofErr w:type="spellStart"/>
      <w:r w:rsidRPr="00E24065">
        <w:rPr>
          <w:rFonts w:ascii="Times New Roman" w:eastAsia="Times New Roman" w:hAnsi="Times New Roman" w:cs="David" w:hint="cs"/>
          <w:b/>
          <w:bCs/>
          <w:sz w:val="24"/>
          <w:szCs w:val="24"/>
          <w:rtl/>
          <w:lang w:eastAsia="he-IL"/>
        </w:rPr>
        <w:t>המינהל</w:t>
      </w:r>
      <w:proofErr w:type="spellEnd"/>
      <w:r w:rsidRPr="00E24065">
        <w:rPr>
          <w:rFonts w:ascii="Times New Roman" w:eastAsia="Times New Roman" w:hAnsi="Times New Roman" w:cs="David" w:hint="cs"/>
          <w:b/>
          <w:bCs/>
          <w:sz w:val="24"/>
          <w:szCs w:val="24"/>
          <w:rtl/>
          <w:lang w:eastAsia="he-IL"/>
        </w:rPr>
        <w:t xml:space="preserve"> פעל בעניין זה בהתאם להנחיות הנציבות</w:t>
      </w:r>
      <w:r w:rsidR="00A113DF">
        <w:rPr>
          <w:rFonts w:ascii="Times New Roman" w:eastAsia="Times New Roman" w:hAnsi="Times New Roman" w:cs="David" w:hint="cs"/>
          <w:b/>
          <w:bCs/>
          <w:sz w:val="24"/>
          <w:szCs w:val="24"/>
          <w:rtl/>
          <w:lang w:eastAsia="he-IL"/>
        </w:rPr>
        <w:t xml:space="preserve">, שהיא הגוף המוסמך לקבוע נוסחת החישוב. </w:t>
      </w:r>
      <w:r w:rsidRPr="00E24065">
        <w:rPr>
          <w:rFonts w:ascii="Times New Roman" w:eastAsia="Times New Roman" w:hAnsi="Times New Roman" w:cs="David" w:hint="cs"/>
          <w:b/>
          <w:bCs/>
          <w:sz w:val="24"/>
          <w:szCs w:val="24"/>
          <w:rtl/>
          <w:lang w:eastAsia="he-IL"/>
        </w:rPr>
        <w:t xml:space="preserve"> </w:t>
      </w:r>
    </w:p>
    <w:p w:rsidR="00E24065" w:rsidRPr="00E24065" w:rsidRDefault="00E24065" w:rsidP="00FB08C1">
      <w:pPr>
        <w:tabs>
          <w:tab w:val="left" w:pos="1214"/>
        </w:tabs>
        <w:spacing w:after="200" w:line="360" w:lineRule="auto"/>
        <w:ind w:left="602"/>
        <w:jc w:val="both"/>
        <w:rPr>
          <w:rFonts w:ascii="Times New Roman" w:eastAsia="Times New Roman" w:hAnsi="Times New Roman" w:cs="David"/>
          <w:i/>
          <w:iCs/>
          <w:sz w:val="24"/>
          <w:szCs w:val="24"/>
          <w:lang w:eastAsia="he-IL"/>
        </w:rPr>
      </w:pPr>
      <w:r w:rsidRPr="00A534BA">
        <w:rPr>
          <w:rFonts w:ascii="Times New Roman" w:eastAsia="Times New Roman" w:hAnsi="Times New Roman" w:cs="David"/>
          <w:i/>
          <w:iCs/>
          <w:sz w:val="24"/>
          <w:szCs w:val="24"/>
          <w:rtl/>
          <w:lang w:eastAsia="he-IL"/>
        </w:rPr>
        <w:t>**</w:t>
      </w:r>
      <w:r w:rsidRPr="00A534BA">
        <w:rPr>
          <w:rFonts w:ascii="Times New Roman" w:eastAsia="Times New Roman" w:hAnsi="Times New Roman" w:cs="David"/>
          <w:i/>
          <w:iCs/>
          <w:sz w:val="24"/>
          <w:szCs w:val="24"/>
          <w:rtl/>
          <w:lang w:eastAsia="he-IL"/>
        </w:rPr>
        <w:tab/>
      </w:r>
      <w:r w:rsidRPr="00A534BA">
        <w:rPr>
          <w:rFonts w:ascii="Times New Roman" w:eastAsia="Times New Roman" w:hAnsi="Times New Roman" w:cs="David" w:hint="eastAsia"/>
          <w:i/>
          <w:iCs/>
          <w:sz w:val="24"/>
          <w:szCs w:val="24"/>
          <w:rtl/>
          <w:lang w:eastAsia="he-IL"/>
        </w:rPr>
        <w:t>למען</w:t>
      </w:r>
      <w:r w:rsidRPr="00A534BA">
        <w:rPr>
          <w:rFonts w:ascii="Times New Roman" w:eastAsia="Times New Roman" w:hAnsi="Times New Roman" w:cs="David"/>
          <w:i/>
          <w:iCs/>
          <w:sz w:val="24"/>
          <w:szCs w:val="24"/>
          <w:rtl/>
          <w:lang w:eastAsia="he-IL"/>
        </w:rPr>
        <w:t xml:space="preserve"> הנוחות, סיכום הדיון מצורף </w:t>
      </w:r>
      <w:r w:rsidRPr="00051B78">
        <w:rPr>
          <w:rFonts w:ascii="Times New Roman" w:eastAsia="Times New Roman" w:hAnsi="Times New Roman" w:cs="David" w:hint="eastAsia"/>
          <w:i/>
          <w:iCs/>
          <w:sz w:val="24"/>
          <w:szCs w:val="24"/>
          <w:rtl/>
          <w:lang w:eastAsia="he-IL"/>
        </w:rPr>
        <w:t>כנספח</w:t>
      </w:r>
      <w:r w:rsidRPr="00051B78">
        <w:rPr>
          <w:rFonts w:ascii="Times New Roman" w:eastAsia="Times New Roman" w:hAnsi="Times New Roman" w:cs="David"/>
          <w:i/>
          <w:iCs/>
          <w:sz w:val="24"/>
          <w:szCs w:val="24"/>
          <w:rtl/>
          <w:lang w:eastAsia="he-IL"/>
        </w:rPr>
        <w:t xml:space="preserve"> 3</w:t>
      </w:r>
      <w:r w:rsidRPr="00A534BA">
        <w:rPr>
          <w:rFonts w:ascii="Times New Roman" w:eastAsia="Times New Roman" w:hAnsi="Times New Roman" w:cs="David"/>
          <w:i/>
          <w:iCs/>
          <w:sz w:val="24"/>
          <w:szCs w:val="24"/>
          <w:rtl/>
          <w:lang w:eastAsia="he-IL"/>
        </w:rPr>
        <w:t xml:space="preserve"> לתשובה זאת.</w:t>
      </w:r>
      <w:r w:rsidR="00FB08C1">
        <w:rPr>
          <w:rFonts w:ascii="Times New Roman" w:eastAsia="Times New Roman" w:hAnsi="Times New Roman" w:cs="David" w:hint="cs"/>
          <w:i/>
          <w:iCs/>
          <w:sz w:val="24"/>
          <w:szCs w:val="24"/>
          <w:rtl/>
          <w:lang w:eastAsia="he-IL"/>
        </w:rPr>
        <w:t xml:space="preserve"> </w:t>
      </w:r>
    </w:p>
    <w:p w:rsidR="0018391A" w:rsidRPr="00EA4BE9" w:rsidRDefault="0018391A" w:rsidP="00A113DF">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EA4BE9">
        <w:rPr>
          <w:rFonts w:ascii="Times New Roman" w:eastAsia="Times New Roman" w:hAnsi="Times New Roman" w:cs="David" w:hint="cs"/>
          <w:sz w:val="24"/>
          <w:szCs w:val="24"/>
          <w:rtl/>
          <w:lang w:eastAsia="he-IL"/>
        </w:rPr>
        <w:t xml:space="preserve">כמו כן תשומת לב בית הדין הנכבד לכך שמר לוי מבטיח בסיכום הדיון כי הוא מתכוון "לשקול בחיוב" את שינוי הפנסיה, ללא נוכחות </w:t>
      </w:r>
      <w:proofErr w:type="spellStart"/>
      <w:r w:rsidRPr="00EA4BE9">
        <w:rPr>
          <w:rFonts w:ascii="Times New Roman" w:eastAsia="Times New Roman" w:hAnsi="Times New Roman" w:cs="David" w:hint="cs"/>
          <w:sz w:val="24"/>
          <w:szCs w:val="24"/>
          <w:rtl/>
          <w:lang w:eastAsia="he-IL"/>
        </w:rPr>
        <w:t>מינהל</w:t>
      </w:r>
      <w:proofErr w:type="spellEnd"/>
      <w:r w:rsidRPr="00EA4BE9">
        <w:rPr>
          <w:rFonts w:ascii="Times New Roman" w:eastAsia="Times New Roman" w:hAnsi="Times New Roman" w:cs="David" w:hint="cs"/>
          <w:sz w:val="24"/>
          <w:szCs w:val="24"/>
          <w:rtl/>
          <w:lang w:eastAsia="he-IL"/>
        </w:rPr>
        <w:t xml:space="preserve"> </w:t>
      </w:r>
      <w:proofErr w:type="spellStart"/>
      <w:r w:rsidRPr="00EA4BE9">
        <w:rPr>
          <w:rFonts w:ascii="Times New Roman" w:eastAsia="Times New Roman" w:hAnsi="Times New Roman" w:cs="David" w:hint="cs"/>
          <w:sz w:val="24"/>
          <w:szCs w:val="24"/>
          <w:rtl/>
          <w:lang w:eastAsia="he-IL"/>
        </w:rPr>
        <w:t>הגימלאות</w:t>
      </w:r>
      <w:proofErr w:type="spellEnd"/>
      <w:r w:rsidRPr="00EA4BE9">
        <w:rPr>
          <w:rFonts w:ascii="Times New Roman" w:eastAsia="Times New Roman" w:hAnsi="Times New Roman" w:cs="David" w:hint="cs"/>
          <w:sz w:val="24"/>
          <w:szCs w:val="24"/>
          <w:rtl/>
          <w:lang w:eastAsia="he-IL"/>
        </w:rPr>
        <w:t xml:space="preserve"> או כל רמיזה </w:t>
      </w:r>
      <w:r w:rsidR="00A113DF">
        <w:rPr>
          <w:rFonts w:ascii="Times New Roman" w:eastAsia="Times New Roman" w:hAnsi="Times New Roman" w:cs="David" w:hint="cs"/>
          <w:sz w:val="24"/>
          <w:szCs w:val="24"/>
          <w:rtl/>
          <w:lang w:eastAsia="he-IL"/>
        </w:rPr>
        <w:t>לכך</w:t>
      </w:r>
      <w:r w:rsidR="00A113DF" w:rsidRPr="00EA4BE9">
        <w:rPr>
          <w:rFonts w:ascii="Times New Roman" w:eastAsia="Times New Roman" w:hAnsi="Times New Roman" w:cs="David" w:hint="cs"/>
          <w:sz w:val="24"/>
          <w:szCs w:val="24"/>
          <w:rtl/>
          <w:lang w:eastAsia="he-IL"/>
        </w:rPr>
        <w:t xml:space="preserve"> </w:t>
      </w:r>
      <w:r w:rsidR="00A113DF">
        <w:rPr>
          <w:rFonts w:ascii="Times New Roman" w:eastAsia="Times New Roman" w:hAnsi="Times New Roman" w:cs="David" w:hint="cs"/>
          <w:sz w:val="24"/>
          <w:szCs w:val="24"/>
          <w:rtl/>
          <w:lang w:eastAsia="he-IL"/>
        </w:rPr>
        <w:t>ש</w:t>
      </w:r>
      <w:r w:rsidRPr="00EA4BE9">
        <w:rPr>
          <w:rFonts w:ascii="Times New Roman" w:eastAsia="Times New Roman" w:hAnsi="Times New Roman" w:cs="David" w:hint="cs"/>
          <w:sz w:val="24"/>
          <w:szCs w:val="24"/>
          <w:rtl/>
          <w:lang w:eastAsia="he-IL"/>
        </w:rPr>
        <w:t xml:space="preserve">הוא נדרש </w:t>
      </w:r>
      <w:r w:rsidR="00441A68" w:rsidRPr="003967A5">
        <w:rPr>
          <w:rFonts w:ascii="Times New Roman" w:eastAsia="Times New Roman" w:hAnsi="Times New Roman" w:cs="David" w:hint="eastAsia"/>
          <w:sz w:val="24"/>
          <w:szCs w:val="24"/>
          <w:rtl/>
          <w:lang w:eastAsia="he-IL"/>
        </w:rPr>
        <w:t>ל</w:t>
      </w:r>
      <w:r w:rsidRPr="00A113DF">
        <w:rPr>
          <w:rFonts w:ascii="Times New Roman" w:eastAsia="Times New Roman" w:hAnsi="Times New Roman" w:cs="David" w:hint="cs"/>
          <w:sz w:val="24"/>
          <w:szCs w:val="24"/>
          <w:rtl/>
          <w:lang w:eastAsia="he-IL"/>
        </w:rPr>
        <w:t>א</w:t>
      </w:r>
      <w:r w:rsidRPr="00EA4BE9">
        <w:rPr>
          <w:rFonts w:ascii="Times New Roman" w:eastAsia="Times New Roman" w:hAnsi="Times New Roman" w:cs="David" w:hint="cs"/>
          <w:sz w:val="24"/>
          <w:szCs w:val="24"/>
          <w:rtl/>
          <w:lang w:eastAsia="he-IL"/>
        </w:rPr>
        <w:t xml:space="preserve">ישור </w:t>
      </w:r>
      <w:proofErr w:type="spellStart"/>
      <w:r w:rsidRPr="00EA4BE9">
        <w:rPr>
          <w:rFonts w:ascii="Times New Roman" w:eastAsia="Times New Roman" w:hAnsi="Times New Roman" w:cs="David" w:hint="cs"/>
          <w:sz w:val="24"/>
          <w:szCs w:val="24"/>
          <w:rtl/>
          <w:lang w:eastAsia="he-IL"/>
        </w:rPr>
        <w:t>מינהל</w:t>
      </w:r>
      <w:proofErr w:type="spellEnd"/>
      <w:r w:rsidRPr="00EA4BE9">
        <w:rPr>
          <w:rFonts w:ascii="Times New Roman" w:eastAsia="Times New Roman" w:hAnsi="Times New Roman" w:cs="David" w:hint="cs"/>
          <w:sz w:val="24"/>
          <w:szCs w:val="24"/>
          <w:rtl/>
          <w:lang w:eastAsia="he-IL"/>
        </w:rPr>
        <w:t xml:space="preserve"> </w:t>
      </w:r>
      <w:proofErr w:type="spellStart"/>
      <w:r w:rsidRPr="00EA4BE9">
        <w:rPr>
          <w:rFonts w:ascii="Times New Roman" w:eastAsia="Times New Roman" w:hAnsi="Times New Roman" w:cs="David" w:hint="cs"/>
          <w:sz w:val="24"/>
          <w:szCs w:val="24"/>
          <w:rtl/>
          <w:lang w:eastAsia="he-IL"/>
        </w:rPr>
        <w:t>הגימלאות</w:t>
      </w:r>
      <w:proofErr w:type="spellEnd"/>
      <w:r w:rsidRPr="00EA4BE9">
        <w:rPr>
          <w:rFonts w:ascii="Times New Roman" w:eastAsia="Times New Roman" w:hAnsi="Times New Roman" w:cs="David" w:hint="cs"/>
          <w:sz w:val="24"/>
          <w:szCs w:val="24"/>
          <w:rtl/>
          <w:lang w:eastAsia="he-IL"/>
        </w:rPr>
        <w:t xml:space="preserve"> להחלטתו.</w:t>
      </w:r>
    </w:p>
    <w:p w:rsidR="00E24065" w:rsidRPr="003967A5" w:rsidRDefault="00E24065" w:rsidP="00051B78">
      <w:pPr>
        <w:numPr>
          <w:ilvl w:val="1"/>
          <w:numId w:val="1"/>
        </w:numPr>
        <w:tabs>
          <w:tab w:val="left" w:pos="1214"/>
        </w:tabs>
        <w:spacing w:after="200" w:line="360" w:lineRule="auto"/>
        <w:ind w:left="1214" w:hanging="612"/>
        <w:jc w:val="both"/>
        <w:rPr>
          <w:rFonts w:ascii="Times New Roman" w:eastAsia="Times New Roman" w:hAnsi="Times New Roman" w:cs="David"/>
          <w:sz w:val="24"/>
          <w:szCs w:val="24"/>
          <w:rtl/>
          <w:lang w:eastAsia="he-IL"/>
        </w:rPr>
      </w:pPr>
      <w:r w:rsidRPr="00EA4BE9">
        <w:rPr>
          <w:rFonts w:ascii="Times New Roman" w:eastAsia="Times New Roman" w:hAnsi="Times New Roman" w:cs="David" w:hint="cs"/>
          <w:sz w:val="24"/>
          <w:szCs w:val="24"/>
          <w:rtl/>
          <w:lang w:eastAsia="he-IL"/>
        </w:rPr>
        <w:t xml:space="preserve">יתרה מכך, בסיכום הדיון קובע מר לוי </w:t>
      </w:r>
      <w:r w:rsidRPr="00EA4BE9">
        <w:rPr>
          <w:rFonts w:ascii="Times New Roman" w:eastAsia="Times New Roman" w:hAnsi="Times New Roman" w:cs="David"/>
          <w:sz w:val="24"/>
          <w:szCs w:val="24"/>
          <w:rtl/>
          <w:lang w:eastAsia="he-IL"/>
        </w:rPr>
        <w:t>–</w:t>
      </w:r>
      <w:r w:rsidRPr="00EA4BE9">
        <w:rPr>
          <w:rFonts w:ascii="Times New Roman" w:eastAsia="Times New Roman" w:hAnsi="Times New Roman" w:cs="David" w:hint="cs"/>
          <w:sz w:val="24"/>
          <w:szCs w:val="24"/>
          <w:rtl/>
          <w:lang w:eastAsia="he-IL"/>
        </w:rPr>
        <w:t xml:space="preserve"> "</w:t>
      </w:r>
      <w:r w:rsidRPr="00EA4BE9">
        <w:rPr>
          <w:rFonts w:ascii="Times New Roman" w:eastAsia="Times New Roman" w:hAnsi="Times New Roman" w:cs="David" w:hint="cs"/>
          <w:b/>
          <w:bCs/>
          <w:i/>
          <w:iCs/>
          <w:sz w:val="24"/>
          <w:szCs w:val="24"/>
          <w:rtl/>
          <w:lang w:eastAsia="he-IL"/>
        </w:rPr>
        <w:t>ההחלטה היא לא שלי בלבד</w:t>
      </w:r>
      <w:r w:rsidR="00A534BA" w:rsidRPr="00EA4BE9">
        <w:rPr>
          <w:rFonts w:ascii="Times New Roman" w:eastAsia="Times New Roman" w:hAnsi="Times New Roman" w:cs="David" w:hint="cs"/>
          <w:b/>
          <w:bCs/>
          <w:i/>
          <w:iCs/>
          <w:sz w:val="24"/>
          <w:szCs w:val="24"/>
          <w:rtl/>
          <w:lang w:eastAsia="he-IL"/>
        </w:rPr>
        <w:t>"</w:t>
      </w:r>
      <w:r w:rsidRPr="00EA4BE9">
        <w:rPr>
          <w:rFonts w:ascii="Times New Roman" w:eastAsia="Times New Roman" w:hAnsi="Times New Roman" w:cs="David" w:hint="cs"/>
          <w:sz w:val="24"/>
          <w:szCs w:val="24"/>
          <w:rtl/>
          <w:lang w:eastAsia="he-IL"/>
        </w:rPr>
        <w:t xml:space="preserve">. </w:t>
      </w:r>
      <w:r w:rsidR="00A534BA" w:rsidRPr="00EA4BE9">
        <w:rPr>
          <w:rFonts w:ascii="Times New Roman" w:eastAsia="Times New Roman" w:hAnsi="Times New Roman" w:cs="David" w:hint="cs"/>
          <w:sz w:val="24"/>
          <w:szCs w:val="24"/>
          <w:rtl/>
          <w:lang w:eastAsia="he-IL"/>
        </w:rPr>
        <w:t xml:space="preserve">בדיון עצמו </w:t>
      </w:r>
      <w:r w:rsidR="00530D78" w:rsidRPr="00EA4BE9">
        <w:rPr>
          <w:rFonts w:ascii="Times New Roman" w:eastAsia="Times New Roman" w:hAnsi="Times New Roman" w:cs="David" w:hint="cs"/>
          <w:sz w:val="24"/>
          <w:szCs w:val="24"/>
          <w:rtl/>
          <w:lang w:eastAsia="he-IL"/>
        </w:rPr>
        <w:t xml:space="preserve">הוא הסביר </w:t>
      </w:r>
      <w:r w:rsidR="00A534BA" w:rsidRPr="00EA4BE9">
        <w:rPr>
          <w:rFonts w:ascii="Times New Roman" w:eastAsia="Times New Roman" w:hAnsi="Times New Roman" w:cs="David" w:hint="cs"/>
          <w:sz w:val="24"/>
          <w:szCs w:val="24"/>
          <w:rtl/>
          <w:lang w:eastAsia="he-IL"/>
        </w:rPr>
        <w:t>כי עליו לקבל את אישור המחלקה המשפטית של הנציבות (וכך הוא גם כתב בהודע</w:t>
      </w:r>
      <w:r w:rsidR="0018391A" w:rsidRPr="00EA4BE9">
        <w:rPr>
          <w:rFonts w:ascii="Times New Roman" w:eastAsia="Times New Roman" w:hAnsi="Times New Roman" w:cs="David" w:hint="cs"/>
          <w:sz w:val="24"/>
          <w:szCs w:val="24"/>
          <w:rtl/>
          <w:lang w:eastAsia="he-IL"/>
        </w:rPr>
        <w:t xml:space="preserve">ת דואר </w:t>
      </w:r>
      <w:r w:rsidR="0018391A" w:rsidRPr="003967A5">
        <w:rPr>
          <w:rFonts w:ascii="Times New Roman" w:eastAsia="Times New Roman" w:hAnsi="Times New Roman" w:cs="David" w:hint="cs"/>
          <w:sz w:val="24"/>
          <w:szCs w:val="24"/>
          <w:rtl/>
          <w:lang w:eastAsia="he-IL"/>
        </w:rPr>
        <w:t>אלקטרוני מיום 4.12.2016</w:t>
      </w:r>
      <w:r w:rsidR="00530D78" w:rsidRPr="003967A5">
        <w:rPr>
          <w:rFonts w:ascii="Times New Roman" w:eastAsia="Times New Roman" w:hAnsi="Times New Roman" w:cs="David" w:hint="cs"/>
          <w:sz w:val="24"/>
          <w:szCs w:val="24"/>
          <w:rtl/>
          <w:lang w:eastAsia="he-IL"/>
        </w:rPr>
        <w:t xml:space="preserve"> </w:t>
      </w:r>
      <w:r w:rsidR="00051B78" w:rsidRPr="003967A5">
        <w:rPr>
          <w:rFonts w:ascii="Times New Roman" w:eastAsia="Times New Roman" w:hAnsi="Times New Roman" w:cs="David" w:hint="cs"/>
          <w:sz w:val="24"/>
          <w:szCs w:val="24"/>
          <w:rtl/>
          <w:lang w:eastAsia="he-IL"/>
        </w:rPr>
        <w:t>המצורפת כנספח 4 לתשובה זאת</w:t>
      </w:r>
      <w:r w:rsidR="0018391A" w:rsidRPr="003967A5">
        <w:rPr>
          <w:rFonts w:ascii="Times New Roman" w:eastAsia="Times New Roman" w:hAnsi="Times New Roman" w:cs="David" w:hint="cs"/>
          <w:sz w:val="24"/>
          <w:szCs w:val="24"/>
          <w:rtl/>
          <w:lang w:eastAsia="he-IL"/>
        </w:rPr>
        <w:t xml:space="preserve">), כך שהכוונה </w:t>
      </w:r>
      <w:proofErr w:type="spellStart"/>
      <w:r w:rsidR="0018391A" w:rsidRPr="003967A5">
        <w:rPr>
          <w:rFonts w:ascii="Times New Roman" w:eastAsia="Times New Roman" w:hAnsi="Times New Roman" w:cs="David" w:hint="cs"/>
          <w:sz w:val="24"/>
          <w:szCs w:val="24"/>
          <w:rtl/>
          <w:lang w:eastAsia="he-IL"/>
        </w:rPr>
        <w:t>היתה</w:t>
      </w:r>
      <w:proofErr w:type="spellEnd"/>
      <w:r w:rsidR="0018391A" w:rsidRPr="003967A5">
        <w:rPr>
          <w:rFonts w:ascii="Times New Roman" w:eastAsia="Times New Roman" w:hAnsi="Times New Roman" w:cs="David" w:hint="cs"/>
          <w:sz w:val="24"/>
          <w:szCs w:val="24"/>
          <w:rtl/>
          <w:lang w:eastAsia="he-IL"/>
        </w:rPr>
        <w:t xml:space="preserve"> כי </w:t>
      </w:r>
      <w:r w:rsidR="0018391A" w:rsidRPr="003967A5">
        <w:rPr>
          <w:rFonts w:ascii="Times New Roman" w:eastAsia="Times New Roman" w:hAnsi="Times New Roman" w:cs="David" w:hint="cs"/>
          <w:b/>
          <w:bCs/>
          <w:sz w:val="24"/>
          <w:szCs w:val="24"/>
          <w:rtl/>
          <w:lang w:eastAsia="he-IL"/>
        </w:rPr>
        <w:t>ההחלטה של נציבות שירות המדינה בלבד.</w:t>
      </w:r>
    </w:p>
    <w:p w:rsidR="00AB1D70" w:rsidRPr="003967A5" w:rsidRDefault="00E24065" w:rsidP="003967A5">
      <w:pPr>
        <w:numPr>
          <w:ilvl w:val="1"/>
          <w:numId w:val="1"/>
        </w:numPr>
        <w:tabs>
          <w:tab w:val="left" w:pos="1214"/>
        </w:tabs>
        <w:spacing w:after="200" w:line="360" w:lineRule="auto"/>
        <w:ind w:left="1214" w:hanging="612"/>
        <w:jc w:val="both"/>
        <w:rPr>
          <w:rFonts w:ascii="Times New Roman" w:eastAsia="Times New Roman" w:hAnsi="Times New Roman" w:cs="David"/>
          <w:sz w:val="24"/>
          <w:szCs w:val="24"/>
          <w:lang w:eastAsia="he-IL"/>
        </w:rPr>
      </w:pPr>
      <w:r w:rsidRPr="003967A5">
        <w:rPr>
          <w:rFonts w:ascii="Times New Roman" w:eastAsia="Times New Roman" w:hAnsi="Times New Roman" w:cs="David" w:hint="cs"/>
          <w:sz w:val="24"/>
          <w:szCs w:val="24"/>
          <w:rtl/>
          <w:lang w:eastAsia="he-IL"/>
        </w:rPr>
        <w:t xml:space="preserve">בשולי הדברים נשוב ונפנה את בית הדין הנכבד </w:t>
      </w:r>
      <w:r w:rsidRPr="003967A5">
        <w:rPr>
          <w:rFonts w:ascii="Times New Roman" w:eastAsia="Times New Roman" w:hAnsi="Times New Roman" w:cs="David" w:hint="eastAsia"/>
          <w:b/>
          <w:bCs/>
          <w:sz w:val="24"/>
          <w:szCs w:val="24"/>
          <w:rtl/>
          <w:lang w:eastAsia="he-IL"/>
        </w:rPr>
        <w:t>להתחייבות</w:t>
      </w:r>
      <w:r w:rsidRPr="003967A5">
        <w:rPr>
          <w:rFonts w:ascii="Times New Roman" w:eastAsia="Times New Roman" w:hAnsi="Times New Roman" w:cs="David"/>
          <w:b/>
          <w:bCs/>
          <w:sz w:val="24"/>
          <w:szCs w:val="24"/>
          <w:rtl/>
          <w:lang w:eastAsia="he-IL"/>
        </w:rPr>
        <w:t xml:space="preserve"> </w:t>
      </w:r>
      <w:r w:rsidRPr="003967A5">
        <w:rPr>
          <w:rFonts w:ascii="Times New Roman" w:eastAsia="Times New Roman" w:hAnsi="Times New Roman" w:cs="David" w:hint="eastAsia"/>
          <w:b/>
          <w:bCs/>
          <w:sz w:val="24"/>
          <w:szCs w:val="24"/>
          <w:rtl/>
          <w:lang w:eastAsia="he-IL"/>
        </w:rPr>
        <w:t>של</w:t>
      </w:r>
      <w:r w:rsidRPr="003967A5">
        <w:rPr>
          <w:rFonts w:ascii="Times New Roman" w:eastAsia="Times New Roman" w:hAnsi="Times New Roman" w:cs="David"/>
          <w:b/>
          <w:bCs/>
          <w:sz w:val="24"/>
          <w:szCs w:val="24"/>
          <w:rtl/>
          <w:lang w:eastAsia="he-IL"/>
        </w:rPr>
        <w:t xml:space="preserve"> </w:t>
      </w:r>
      <w:r w:rsidRPr="003967A5">
        <w:rPr>
          <w:rFonts w:ascii="Times New Roman" w:eastAsia="Times New Roman" w:hAnsi="Times New Roman" w:cs="David" w:hint="eastAsia"/>
          <w:b/>
          <w:bCs/>
          <w:sz w:val="24"/>
          <w:szCs w:val="24"/>
          <w:rtl/>
          <w:lang w:eastAsia="he-IL"/>
        </w:rPr>
        <w:t>מר</w:t>
      </w:r>
      <w:r w:rsidRPr="003967A5">
        <w:rPr>
          <w:rFonts w:ascii="Times New Roman" w:eastAsia="Times New Roman" w:hAnsi="Times New Roman" w:cs="David"/>
          <w:b/>
          <w:bCs/>
          <w:sz w:val="24"/>
          <w:szCs w:val="24"/>
          <w:rtl/>
          <w:lang w:eastAsia="he-IL"/>
        </w:rPr>
        <w:t xml:space="preserve"> </w:t>
      </w:r>
      <w:r w:rsidRPr="003967A5">
        <w:rPr>
          <w:rFonts w:ascii="Times New Roman" w:eastAsia="Times New Roman" w:hAnsi="Times New Roman" w:cs="David" w:hint="eastAsia"/>
          <w:b/>
          <w:bCs/>
          <w:sz w:val="24"/>
          <w:szCs w:val="24"/>
          <w:rtl/>
          <w:lang w:eastAsia="he-IL"/>
        </w:rPr>
        <w:t>ציון</w:t>
      </w:r>
      <w:r w:rsidRPr="003967A5">
        <w:rPr>
          <w:rFonts w:ascii="Times New Roman" w:eastAsia="Times New Roman" w:hAnsi="Times New Roman" w:cs="David"/>
          <w:b/>
          <w:bCs/>
          <w:sz w:val="24"/>
          <w:szCs w:val="24"/>
          <w:rtl/>
          <w:lang w:eastAsia="he-IL"/>
        </w:rPr>
        <w:t xml:space="preserve"> </w:t>
      </w:r>
      <w:r w:rsidRPr="003967A5">
        <w:rPr>
          <w:rFonts w:ascii="Times New Roman" w:eastAsia="Times New Roman" w:hAnsi="Times New Roman" w:cs="David" w:hint="eastAsia"/>
          <w:b/>
          <w:bCs/>
          <w:sz w:val="24"/>
          <w:szCs w:val="24"/>
          <w:rtl/>
          <w:lang w:eastAsia="he-IL"/>
        </w:rPr>
        <w:t>לוי</w:t>
      </w:r>
      <w:r w:rsidRPr="003967A5">
        <w:rPr>
          <w:rFonts w:ascii="Times New Roman" w:eastAsia="Times New Roman" w:hAnsi="Times New Roman" w:cs="David"/>
          <w:b/>
          <w:bCs/>
          <w:sz w:val="24"/>
          <w:szCs w:val="24"/>
          <w:rtl/>
          <w:lang w:eastAsia="he-IL"/>
        </w:rPr>
        <w:t xml:space="preserve"> </w:t>
      </w:r>
      <w:r w:rsidRPr="003967A5">
        <w:rPr>
          <w:rFonts w:ascii="Times New Roman" w:eastAsia="Times New Roman" w:hAnsi="Times New Roman" w:cs="David" w:hint="eastAsia"/>
          <w:b/>
          <w:bCs/>
          <w:sz w:val="24"/>
          <w:szCs w:val="24"/>
          <w:rtl/>
          <w:lang w:eastAsia="he-IL"/>
        </w:rPr>
        <w:t>כי</w:t>
      </w:r>
      <w:r w:rsidRPr="003967A5">
        <w:rPr>
          <w:rFonts w:ascii="Times New Roman" w:eastAsia="Times New Roman" w:hAnsi="Times New Roman" w:cs="David"/>
          <w:b/>
          <w:bCs/>
          <w:sz w:val="24"/>
          <w:szCs w:val="24"/>
          <w:rtl/>
          <w:lang w:eastAsia="he-IL"/>
        </w:rPr>
        <w:t xml:space="preserve"> </w:t>
      </w:r>
      <w:r w:rsidRPr="003967A5">
        <w:rPr>
          <w:rFonts w:ascii="Times New Roman" w:eastAsia="Times New Roman" w:hAnsi="Times New Roman" w:cs="David" w:hint="eastAsia"/>
          <w:b/>
          <w:bCs/>
          <w:sz w:val="24"/>
          <w:szCs w:val="24"/>
          <w:rtl/>
          <w:lang w:eastAsia="he-IL"/>
        </w:rPr>
        <w:t>הדרגה</w:t>
      </w:r>
      <w:r w:rsidRPr="003967A5">
        <w:rPr>
          <w:rFonts w:ascii="Times New Roman" w:eastAsia="Times New Roman" w:hAnsi="Times New Roman" w:cs="David"/>
          <w:b/>
          <w:bCs/>
          <w:sz w:val="24"/>
          <w:szCs w:val="24"/>
          <w:rtl/>
          <w:lang w:eastAsia="he-IL"/>
        </w:rPr>
        <w:t xml:space="preserve"> </w:t>
      </w:r>
      <w:r w:rsidRPr="003967A5">
        <w:rPr>
          <w:rFonts w:ascii="Times New Roman" w:eastAsia="Times New Roman" w:hAnsi="Times New Roman" w:cs="David" w:hint="eastAsia"/>
          <w:b/>
          <w:bCs/>
          <w:sz w:val="24"/>
          <w:szCs w:val="24"/>
          <w:rtl/>
          <w:lang w:eastAsia="he-IL"/>
        </w:rPr>
        <w:t>תתוקן</w:t>
      </w:r>
      <w:r w:rsidRPr="003967A5">
        <w:rPr>
          <w:rFonts w:ascii="Times New Roman" w:eastAsia="Times New Roman" w:hAnsi="Times New Roman" w:cs="David"/>
          <w:b/>
          <w:bCs/>
          <w:sz w:val="24"/>
          <w:szCs w:val="24"/>
          <w:rtl/>
          <w:lang w:eastAsia="he-IL"/>
        </w:rPr>
        <w:t xml:space="preserve"> </w:t>
      </w:r>
      <w:r w:rsidRPr="003967A5">
        <w:rPr>
          <w:rFonts w:ascii="Times New Roman" w:eastAsia="Times New Roman" w:hAnsi="Times New Roman" w:cs="David" w:hint="eastAsia"/>
          <w:b/>
          <w:bCs/>
          <w:sz w:val="24"/>
          <w:szCs w:val="24"/>
          <w:rtl/>
          <w:lang w:eastAsia="he-IL"/>
        </w:rPr>
        <w:t>בכפוף</w:t>
      </w:r>
      <w:r w:rsidRPr="003967A5">
        <w:rPr>
          <w:rFonts w:ascii="Times New Roman" w:eastAsia="Times New Roman" w:hAnsi="Times New Roman" w:cs="David"/>
          <w:b/>
          <w:bCs/>
          <w:sz w:val="24"/>
          <w:szCs w:val="24"/>
          <w:rtl/>
          <w:lang w:eastAsia="he-IL"/>
        </w:rPr>
        <w:t xml:space="preserve"> </w:t>
      </w:r>
      <w:r w:rsidRPr="003967A5">
        <w:rPr>
          <w:rFonts w:ascii="Times New Roman" w:eastAsia="Times New Roman" w:hAnsi="Times New Roman" w:cs="David" w:hint="eastAsia"/>
          <w:b/>
          <w:bCs/>
          <w:sz w:val="24"/>
          <w:szCs w:val="24"/>
          <w:rtl/>
          <w:lang w:eastAsia="he-IL"/>
        </w:rPr>
        <w:t>לתנאי</w:t>
      </w:r>
      <w:r w:rsidRPr="003967A5">
        <w:rPr>
          <w:rFonts w:ascii="Times New Roman" w:eastAsia="Times New Roman" w:hAnsi="Times New Roman" w:cs="David"/>
          <w:b/>
          <w:bCs/>
          <w:sz w:val="24"/>
          <w:szCs w:val="24"/>
          <w:rtl/>
          <w:lang w:eastAsia="he-IL"/>
        </w:rPr>
        <w:t xml:space="preserve"> </w:t>
      </w:r>
      <w:r w:rsidRPr="003967A5">
        <w:rPr>
          <w:rFonts w:ascii="Times New Roman" w:eastAsia="Times New Roman" w:hAnsi="Times New Roman" w:cs="David" w:hint="eastAsia"/>
          <w:b/>
          <w:bCs/>
          <w:sz w:val="24"/>
          <w:szCs w:val="24"/>
          <w:rtl/>
          <w:lang w:eastAsia="he-IL"/>
        </w:rPr>
        <w:t>החוזה</w:t>
      </w:r>
      <w:r w:rsidRPr="003967A5">
        <w:rPr>
          <w:rFonts w:ascii="Times New Roman" w:eastAsia="Times New Roman" w:hAnsi="Times New Roman" w:cs="David" w:hint="cs"/>
          <w:sz w:val="24"/>
          <w:szCs w:val="24"/>
          <w:rtl/>
          <w:lang w:eastAsia="he-IL"/>
        </w:rPr>
        <w:t>. המערער עדיין ממתין לתיקון</w:t>
      </w:r>
      <w:r w:rsidR="00AB1D70" w:rsidRPr="003967A5">
        <w:rPr>
          <w:rFonts w:ascii="Times New Roman" w:eastAsia="Times New Roman" w:hAnsi="Times New Roman" w:cs="David" w:hint="cs"/>
          <w:sz w:val="24"/>
          <w:szCs w:val="24"/>
          <w:rtl/>
          <w:lang w:eastAsia="he-IL"/>
        </w:rPr>
        <w:t>, כאשר גם לאחר הדיון הוא נאלץ להמשיך "לחזר על הפתחים" על מנת לקבל תשובות (ראו לדוגמא מכתב המערער מיום 15.3.2017</w:t>
      </w:r>
      <w:r w:rsidR="0029500A">
        <w:rPr>
          <w:rFonts w:ascii="Times New Roman" w:eastAsia="Times New Roman" w:hAnsi="Times New Roman" w:cs="David" w:hint="cs"/>
          <w:sz w:val="24"/>
          <w:szCs w:val="24"/>
          <w:rtl/>
          <w:lang w:eastAsia="he-IL"/>
        </w:rPr>
        <w:t>,</w:t>
      </w:r>
      <w:r w:rsidR="00F659C2" w:rsidRPr="003967A5">
        <w:rPr>
          <w:rFonts w:ascii="Times New Roman" w:eastAsia="Times New Roman" w:hAnsi="Times New Roman" w:cs="David" w:hint="cs"/>
          <w:sz w:val="24"/>
          <w:szCs w:val="24"/>
          <w:rtl/>
          <w:lang w:eastAsia="he-IL"/>
        </w:rPr>
        <w:t xml:space="preserve"> המצ</w:t>
      </w:r>
      <w:r w:rsidR="0029500A">
        <w:rPr>
          <w:rFonts w:ascii="Times New Roman" w:eastAsia="Times New Roman" w:hAnsi="Times New Roman" w:cs="David" w:hint="cs"/>
          <w:sz w:val="24"/>
          <w:szCs w:val="24"/>
          <w:rtl/>
          <w:lang w:eastAsia="he-IL"/>
        </w:rPr>
        <w:t>ורף</w:t>
      </w:r>
      <w:r w:rsidR="00F659C2" w:rsidRPr="003967A5">
        <w:rPr>
          <w:rFonts w:ascii="Times New Roman" w:eastAsia="Times New Roman" w:hAnsi="Times New Roman" w:cs="David" w:hint="cs"/>
          <w:sz w:val="24"/>
          <w:szCs w:val="24"/>
          <w:rtl/>
          <w:lang w:eastAsia="he-IL"/>
        </w:rPr>
        <w:t xml:space="preserve"> </w:t>
      </w:r>
      <w:r w:rsidR="00F659C2" w:rsidRPr="003967A5">
        <w:rPr>
          <w:rFonts w:ascii="Times New Roman" w:eastAsia="Times New Roman" w:hAnsi="Times New Roman" w:cs="David" w:hint="cs"/>
          <w:sz w:val="24"/>
          <w:szCs w:val="24"/>
          <w:u w:val="single"/>
          <w:rtl/>
          <w:lang w:eastAsia="he-IL"/>
        </w:rPr>
        <w:t xml:space="preserve">כנספח </w:t>
      </w:r>
      <w:r w:rsidR="0029500A" w:rsidRPr="003967A5">
        <w:rPr>
          <w:rFonts w:ascii="Times New Roman" w:eastAsia="Times New Roman" w:hAnsi="Times New Roman" w:cs="David" w:hint="cs"/>
          <w:sz w:val="24"/>
          <w:szCs w:val="24"/>
          <w:u w:val="single"/>
          <w:rtl/>
          <w:lang w:eastAsia="he-IL"/>
        </w:rPr>
        <w:t>4</w:t>
      </w:r>
      <w:r w:rsidR="0029500A">
        <w:rPr>
          <w:rFonts w:ascii="Times New Roman" w:eastAsia="Times New Roman" w:hAnsi="Times New Roman" w:cs="David" w:hint="cs"/>
          <w:sz w:val="24"/>
          <w:szCs w:val="24"/>
          <w:rtl/>
          <w:lang w:eastAsia="he-IL"/>
        </w:rPr>
        <w:t xml:space="preserve"> לתשובה זאת</w:t>
      </w:r>
      <w:r w:rsidR="00AB1D70" w:rsidRPr="003967A5">
        <w:rPr>
          <w:rFonts w:ascii="Times New Roman" w:eastAsia="Times New Roman" w:hAnsi="Times New Roman" w:cs="David" w:hint="cs"/>
          <w:sz w:val="24"/>
          <w:szCs w:val="24"/>
          <w:rtl/>
          <w:lang w:eastAsia="he-IL"/>
        </w:rPr>
        <w:t>)</w:t>
      </w:r>
      <w:r w:rsidR="004F2D07" w:rsidRPr="003967A5">
        <w:rPr>
          <w:rFonts w:ascii="Times New Roman" w:eastAsia="Times New Roman" w:hAnsi="Times New Roman" w:cs="David" w:hint="cs"/>
          <w:sz w:val="24"/>
          <w:szCs w:val="24"/>
          <w:rtl/>
          <w:lang w:eastAsia="he-IL"/>
        </w:rPr>
        <w:t>.</w:t>
      </w:r>
    </w:p>
    <w:p w:rsidR="00E161E7" w:rsidRPr="003967A5" w:rsidRDefault="00AB1D70" w:rsidP="003967A5">
      <w:pPr>
        <w:numPr>
          <w:ilvl w:val="0"/>
          <w:numId w:val="1"/>
        </w:numPr>
        <w:tabs>
          <w:tab w:val="clear" w:pos="630"/>
        </w:tabs>
        <w:spacing w:after="200" w:line="360" w:lineRule="auto"/>
        <w:ind w:left="566" w:hanging="540"/>
        <w:jc w:val="both"/>
        <w:rPr>
          <w:rFonts w:ascii="Times New Roman" w:eastAsia="Times New Roman" w:hAnsi="Times New Roman" w:cs="David"/>
          <w:sz w:val="24"/>
          <w:szCs w:val="24"/>
          <w:lang w:eastAsia="he-IL"/>
        </w:rPr>
      </w:pPr>
      <w:r w:rsidRPr="003967A5">
        <w:rPr>
          <w:rFonts w:ascii="Times New Roman" w:eastAsia="Times New Roman" w:hAnsi="Times New Roman" w:cs="David" w:hint="cs"/>
          <w:sz w:val="24"/>
          <w:szCs w:val="24"/>
          <w:rtl/>
          <w:lang w:eastAsia="he-IL"/>
        </w:rPr>
        <w:t>ה</w:t>
      </w:r>
      <w:r w:rsidR="00E24065" w:rsidRPr="003967A5">
        <w:rPr>
          <w:rFonts w:ascii="Times New Roman" w:eastAsia="Times New Roman" w:hAnsi="Times New Roman" w:cs="David" w:hint="cs"/>
          <w:sz w:val="24"/>
          <w:szCs w:val="24"/>
          <w:rtl/>
          <w:lang w:eastAsia="he-IL"/>
        </w:rPr>
        <w:t xml:space="preserve">מערער יוסיף ויבהיר כי ייתכן שטענותיה של המדינה </w:t>
      </w:r>
      <w:r w:rsidR="00AA4390" w:rsidRPr="003967A5">
        <w:rPr>
          <w:rFonts w:ascii="Times New Roman" w:eastAsia="Times New Roman" w:hAnsi="Times New Roman" w:cs="David" w:hint="cs"/>
          <w:sz w:val="24"/>
          <w:szCs w:val="24"/>
          <w:rtl/>
          <w:lang w:eastAsia="he-IL"/>
        </w:rPr>
        <w:t xml:space="preserve">בנושא </w:t>
      </w:r>
      <w:r w:rsidR="00E24065" w:rsidRPr="003967A5">
        <w:rPr>
          <w:rFonts w:ascii="Times New Roman" w:eastAsia="Times New Roman" w:hAnsi="Times New Roman" w:cs="David" w:hint="cs"/>
          <w:sz w:val="24"/>
          <w:szCs w:val="24"/>
          <w:rtl/>
          <w:lang w:eastAsia="he-IL"/>
        </w:rPr>
        <w:t>ראויות לדיון וייתכן שלאו</w:t>
      </w:r>
      <w:r w:rsidR="00E161E7" w:rsidRPr="003967A5">
        <w:rPr>
          <w:rFonts w:ascii="Times New Roman" w:eastAsia="Times New Roman" w:hAnsi="Times New Roman" w:cs="David" w:hint="cs"/>
          <w:sz w:val="24"/>
          <w:szCs w:val="24"/>
          <w:rtl/>
          <w:lang w:eastAsia="he-IL"/>
        </w:rPr>
        <w:t xml:space="preserve"> -</w:t>
      </w:r>
      <w:r w:rsidR="00E24065" w:rsidRPr="003967A5">
        <w:rPr>
          <w:rFonts w:ascii="Times New Roman" w:eastAsia="Times New Roman" w:hAnsi="Times New Roman" w:cs="David" w:hint="cs"/>
          <w:sz w:val="24"/>
          <w:szCs w:val="24"/>
          <w:rtl/>
          <w:lang w:eastAsia="he-IL"/>
        </w:rPr>
        <w:t xml:space="preserve"> נוכח העמדה שהציגה למערער בזמן אמת וחובות תום הלב וההגינות המנהלית החלות עליה. דבר אחד ברור </w:t>
      </w:r>
      <w:r w:rsidR="00E24065" w:rsidRPr="003967A5">
        <w:rPr>
          <w:rFonts w:ascii="Times New Roman" w:eastAsia="Times New Roman" w:hAnsi="Times New Roman" w:cs="David"/>
          <w:sz w:val="24"/>
          <w:szCs w:val="24"/>
          <w:rtl/>
          <w:lang w:eastAsia="he-IL"/>
        </w:rPr>
        <w:t>–</w:t>
      </w:r>
      <w:r w:rsidR="00E24065" w:rsidRPr="003967A5">
        <w:rPr>
          <w:rFonts w:ascii="Times New Roman" w:eastAsia="Times New Roman" w:hAnsi="Times New Roman" w:cs="David" w:hint="cs"/>
          <w:sz w:val="24"/>
          <w:szCs w:val="24"/>
          <w:rtl/>
          <w:lang w:eastAsia="he-IL"/>
        </w:rPr>
        <w:t xml:space="preserve"> </w:t>
      </w:r>
      <w:r w:rsidR="00E24065" w:rsidRPr="003967A5">
        <w:rPr>
          <w:rFonts w:ascii="Times New Roman" w:eastAsia="Times New Roman" w:hAnsi="Times New Roman" w:cs="David" w:hint="cs"/>
          <w:b/>
          <w:bCs/>
          <w:sz w:val="24"/>
          <w:szCs w:val="24"/>
          <w:rtl/>
          <w:lang w:eastAsia="he-IL"/>
        </w:rPr>
        <w:t xml:space="preserve">אין מדובר </w:t>
      </w:r>
      <w:r w:rsidR="00E161E7" w:rsidRPr="003967A5">
        <w:rPr>
          <w:rFonts w:ascii="Times New Roman" w:eastAsia="Times New Roman" w:hAnsi="Times New Roman" w:cs="David" w:hint="cs"/>
          <w:b/>
          <w:bCs/>
          <w:sz w:val="24"/>
          <w:szCs w:val="24"/>
          <w:rtl/>
          <w:lang w:eastAsia="he-IL"/>
        </w:rPr>
        <w:t>במקרה המתאים ל</w:t>
      </w:r>
      <w:r w:rsidR="00E24065" w:rsidRPr="003967A5">
        <w:rPr>
          <w:rFonts w:ascii="Times New Roman" w:eastAsia="Times New Roman" w:hAnsi="Times New Roman" w:cs="David" w:hint="cs"/>
          <w:b/>
          <w:bCs/>
          <w:sz w:val="24"/>
          <w:szCs w:val="24"/>
          <w:rtl/>
          <w:lang w:eastAsia="he-IL"/>
        </w:rPr>
        <w:t>דחייה על הסף של התביעה, אלא לכל היותר טענות הראויות להתברר במסגרת התביעה בבית הדין קמא</w:t>
      </w:r>
      <w:r w:rsidR="00E24065" w:rsidRPr="003967A5">
        <w:rPr>
          <w:rFonts w:ascii="Times New Roman" w:eastAsia="Times New Roman" w:hAnsi="Times New Roman" w:cs="David"/>
          <w:sz w:val="24"/>
          <w:szCs w:val="24"/>
          <w:rtl/>
          <w:lang w:eastAsia="he-IL"/>
        </w:rPr>
        <w:t>.</w:t>
      </w:r>
      <w:r w:rsidR="00164CB8" w:rsidRPr="003967A5">
        <w:rPr>
          <w:rFonts w:ascii="Times New Roman" w:eastAsia="Times New Roman" w:hAnsi="Times New Roman" w:cs="David" w:hint="cs"/>
          <w:sz w:val="24"/>
          <w:szCs w:val="24"/>
          <w:rtl/>
          <w:lang w:eastAsia="he-IL"/>
        </w:rPr>
        <w:t xml:space="preserve"> </w:t>
      </w:r>
    </w:p>
    <w:p w:rsidR="00105717" w:rsidRDefault="00E161E7" w:rsidP="003967A5">
      <w:pPr>
        <w:tabs>
          <w:tab w:val="left" w:pos="1214"/>
        </w:tabs>
        <w:spacing w:after="200" w:line="360" w:lineRule="auto"/>
        <w:ind w:left="566" w:hanging="540"/>
        <w:jc w:val="both"/>
        <w:rPr>
          <w:rFonts w:ascii="Times New Roman" w:eastAsia="Times New Roman" w:hAnsi="Times New Roman" w:cs="David"/>
          <w:sz w:val="24"/>
          <w:szCs w:val="24"/>
          <w:highlight w:val="green"/>
          <w:rtl/>
          <w:lang w:eastAsia="he-IL"/>
        </w:rPr>
      </w:pPr>
      <w:r>
        <w:rPr>
          <w:rFonts w:ascii="Calibri" w:eastAsia="Calibri" w:hAnsi="Calibri" w:cs="David"/>
          <w:sz w:val="24"/>
          <w:szCs w:val="24"/>
          <w:rtl/>
        </w:rPr>
        <w:tab/>
      </w:r>
      <w:r w:rsidR="00E24065" w:rsidRPr="00EA4BE9">
        <w:rPr>
          <w:rFonts w:ascii="Calibri" w:eastAsia="Calibri" w:hAnsi="Calibri" w:cs="David" w:hint="cs"/>
          <w:sz w:val="24"/>
          <w:szCs w:val="24"/>
          <w:rtl/>
        </w:rPr>
        <w:t xml:space="preserve">נדגיש כי </w:t>
      </w:r>
      <w:r w:rsidR="00E24065" w:rsidRPr="00EA4BE9">
        <w:rPr>
          <w:rFonts w:ascii="Calibri" w:eastAsia="Calibri" w:hAnsi="Calibri" w:cs="David" w:hint="cs"/>
          <w:b/>
          <w:bCs/>
          <w:sz w:val="24"/>
          <w:szCs w:val="24"/>
          <w:rtl/>
        </w:rPr>
        <w:t xml:space="preserve">המדינה </w:t>
      </w:r>
      <w:r w:rsidR="00E24065" w:rsidRPr="00EA4BE9">
        <w:rPr>
          <w:rFonts w:ascii="Calibri" w:eastAsia="Calibri" w:hAnsi="Calibri" w:cs="David" w:hint="cs"/>
          <w:b/>
          <w:bCs/>
          <w:sz w:val="24"/>
          <w:szCs w:val="24"/>
          <w:u w:val="single"/>
          <w:rtl/>
        </w:rPr>
        <w:t>לא</w:t>
      </w:r>
      <w:r w:rsidR="00E24065" w:rsidRPr="00EA4BE9">
        <w:rPr>
          <w:rFonts w:ascii="Calibri" w:eastAsia="Calibri" w:hAnsi="Calibri" w:cs="David" w:hint="cs"/>
          <w:b/>
          <w:bCs/>
          <w:sz w:val="24"/>
          <w:szCs w:val="24"/>
          <w:rtl/>
        </w:rPr>
        <w:t xml:space="preserve"> הציגה נוהל פנימי ו/או מסמך אחר המציג את חלוקת הסמכויות בין הממונה על </w:t>
      </w:r>
      <w:proofErr w:type="spellStart"/>
      <w:r w:rsidR="00E24065" w:rsidRPr="00EA4BE9">
        <w:rPr>
          <w:rFonts w:ascii="Calibri" w:eastAsia="Calibri" w:hAnsi="Calibri" w:cs="David" w:hint="cs"/>
          <w:b/>
          <w:bCs/>
          <w:sz w:val="24"/>
          <w:szCs w:val="24"/>
          <w:rtl/>
        </w:rPr>
        <w:t>הגימלאות</w:t>
      </w:r>
      <w:proofErr w:type="spellEnd"/>
      <w:r w:rsidR="00E24065" w:rsidRPr="00EA4BE9">
        <w:rPr>
          <w:rFonts w:ascii="Calibri" w:eastAsia="Calibri" w:hAnsi="Calibri" w:cs="David" w:hint="cs"/>
          <w:b/>
          <w:bCs/>
          <w:sz w:val="24"/>
          <w:szCs w:val="24"/>
          <w:rtl/>
        </w:rPr>
        <w:t xml:space="preserve"> לנציבות שירות המדינה ולמשרד המעסיק את העובד</w:t>
      </w:r>
      <w:r w:rsidR="00E24065" w:rsidRPr="00EA4BE9">
        <w:rPr>
          <w:rFonts w:ascii="Calibri" w:eastAsia="Calibri" w:hAnsi="Calibri" w:cs="David" w:hint="cs"/>
          <w:sz w:val="24"/>
          <w:szCs w:val="24"/>
          <w:rtl/>
        </w:rPr>
        <w:t>, ועל כן טענותיה בעניין זה אינן ברורות ו</w:t>
      </w:r>
      <w:r>
        <w:rPr>
          <w:rFonts w:ascii="Calibri" w:eastAsia="Calibri" w:hAnsi="Calibri" w:cs="David" w:hint="cs"/>
          <w:sz w:val="24"/>
          <w:szCs w:val="24"/>
          <w:rtl/>
        </w:rPr>
        <w:t xml:space="preserve">ממילא </w:t>
      </w:r>
      <w:r w:rsidR="00E24065" w:rsidRPr="00EA4BE9">
        <w:rPr>
          <w:rFonts w:ascii="Calibri" w:eastAsia="Calibri" w:hAnsi="Calibri" w:cs="David" w:hint="cs"/>
          <w:sz w:val="24"/>
          <w:szCs w:val="24"/>
          <w:rtl/>
        </w:rPr>
        <w:t>אינן יושבות על קרקע מוצקה.</w:t>
      </w:r>
      <w:r w:rsidR="00AA4390" w:rsidRPr="00EA4BE9">
        <w:rPr>
          <w:rFonts w:ascii="Calibri" w:eastAsia="Calibri" w:hAnsi="Calibri" w:cs="David" w:hint="cs"/>
          <w:sz w:val="24"/>
          <w:szCs w:val="24"/>
          <w:rtl/>
        </w:rPr>
        <w:t xml:space="preserve"> </w:t>
      </w:r>
      <w:r w:rsidR="00AA4390" w:rsidRPr="00EA4BE9">
        <w:rPr>
          <w:rFonts w:ascii="Calibri" w:eastAsia="Calibri" w:hAnsi="Calibri" w:cs="David" w:hint="cs"/>
          <w:b/>
          <w:bCs/>
          <w:sz w:val="24"/>
          <w:szCs w:val="24"/>
          <w:rtl/>
        </w:rPr>
        <w:t>בפועל</w:t>
      </w:r>
      <w:r>
        <w:rPr>
          <w:rFonts w:ascii="Calibri" w:eastAsia="Calibri" w:hAnsi="Calibri" w:cs="David" w:hint="cs"/>
          <w:b/>
          <w:bCs/>
          <w:sz w:val="24"/>
          <w:szCs w:val="24"/>
          <w:rtl/>
        </w:rPr>
        <w:t xml:space="preserve"> </w:t>
      </w:r>
      <w:r w:rsidR="00AA4390" w:rsidRPr="00EA4BE9">
        <w:rPr>
          <w:rFonts w:ascii="Calibri" w:eastAsia="Calibri" w:hAnsi="Calibri" w:cs="David"/>
          <w:b/>
          <w:bCs/>
          <w:sz w:val="24"/>
          <w:szCs w:val="24"/>
          <w:rtl/>
        </w:rPr>
        <w:t>–</w:t>
      </w:r>
      <w:r w:rsidR="00AA4390" w:rsidRPr="00EA4BE9">
        <w:rPr>
          <w:rFonts w:ascii="Calibri" w:eastAsia="Calibri" w:hAnsi="Calibri" w:cs="David" w:hint="cs"/>
          <w:b/>
          <w:bCs/>
          <w:sz w:val="24"/>
          <w:szCs w:val="24"/>
          <w:rtl/>
        </w:rPr>
        <w:t xml:space="preserve"> מי שהכריע בעניין </w:t>
      </w:r>
      <w:proofErr w:type="spellStart"/>
      <w:r w:rsidR="00AA4390" w:rsidRPr="00EA4BE9">
        <w:rPr>
          <w:rFonts w:ascii="Calibri" w:eastAsia="Calibri" w:hAnsi="Calibri" w:cs="David" w:hint="cs"/>
          <w:b/>
          <w:bCs/>
          <w:sz w:val="24"/>
          <w:szCs w:val="24"/>
          <w:rtl/>
        </w:rPr>
        <w:t>הגימלה</w:t>
      </w:r>
      <w:proofErr w:type="spellEnd"/>
      <w:r w:rsidR="00AA4390" w:rsidRPr="00EA4BE9">
        <w:rPr>
          <w:rFonts w:ascii="Calibri" w:eastAsia="Calibri" w:hAnsi="Calibri" w:cs="David" w:hint="cs"/>
          <w:b/>
          <w:bCs/>
          <w:sz w:val="24"/>
          <w:szCs w:val="24"/>
          <w:rtl/>
        </w:rPr>
        <w:t xml:space="preserve"> היא נציבות שירות המדינה ולא הממונה על </w:t>
      </w:r>
      <w:proofErr w:type="spellStart"/>
      <w:r w:rsidR="00AA4390" w:rsidRPr="00EA4BE9">
        <w:rPr>
          <w:rFonts w:ascii="Calibri" w:eastAsia="Calibri" w:hAnsi="Calibri" w:cs="David" w:hint="cs"/>
          <w:b/>
          <w:bCs/>
          <w:sz w:val="24"/>
          <w:szCs w:val="24"/>
          <w:rtl/>
        </w:rPr>
        <w:t>הגימלאות</w:t>
      </w:r>
      <w:proofErr w:type="spellEnd"/>
      <w:r>
        <w:rPr>
          <w:rFonts w:ascii="Calibri" w:eastAsia="Calibri" w:hAnsi="Calibri" w:cs="David" w:hint="cs"/>
          <w:b/>
          <w:bCs/>
          <w:sz w:val="24"/>
          <w:szCs w:val="24"/>
          <w:rtl/>
        </w:rPr>
        <w:t>, ובית הדין הנכבד יתבקש להכריע כי כך היה בפועל</w:t>
      </w:r>
      <w:r w:rsidR="00AA4390" w:rsidRPr="00EA4BE9">
        <w:rPr>
          <w:rFonts w:ascii="Calibri" w:eastAsia="Calibri" w:hAnsi="Calibri" w:cs="David" w:hint="cs"/>
          <w:b/>
          <w:bCs/>
          <w:sz w:val="24"/>
          <w:szCs w:val="24"/>
          <w:rtl/>
        </w:rPr>
        <w:t>.</w:t>
      </w:r>
    </w:p>
    <w:p w:rsidR="0053782D" w:rsidRDefault="0053782D" w:rsidP="003967A5">
      <w:pPr>
        <w:numPr>
          <w:ilvl w:val="0"/>
          <w:numId w:val="1"/>
        </w:numPr>
        <w:tabs>
          <w:tab w:val="clear" w:pos="630"/>
        </w:tabs>
        <w:spacing w:after="200" w:line="360" w:lineRule="auto"/>
        <w:ind w:left="566" w:hanging="540"/>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lastRenderedPageBreak/>
        <w:t xml:space="preserve">המערער יוסיף ויטען כי העובדה שנציבות שירות המדינה היא שדנה בשאלות הנוגעות לנוסחת החישוב ולדרגה הקובעת מעידה כי אכן סעיף 43 לחוק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לא חל על יחסי הצדדים. אם </w:t>
      </w:r>
      <w:proofErr w:type="spellStart"/>
      <w:r>
        <w:rPr>
          <w:rFonts w:ascii="Times New Roman" w:eastAsia="Times New Roman" w:hAnsi="Times New Roman" w:cs="David" w:hint="cs"/>
          <w:sz w:val="24"/>
          <w:szCs w:val="24"/>
          <w:rtl/>
          <w:lang w:eastAsia="he-IL"/>
        </w:rPr>
        <w:t>היתה</w:t>
      </w:r>
      <w:proofErr w:type="spellEnd"/>
      <w:r>
        <w:rPr>
          <w:rFonts w:ascii="Times New Roman" w:eastAsia="Times New Roman" w:hAnsi="Times New Roman" w:cs="David" w:hint="cs"/>
          <w:sz w:val="24"/>
          <w:szCs w:val="24"/>
          <w:rtl/>
          <w:lang w:eastAsia="he-IL"/>
        </w:rPr>
        <w:t xml:space="preserve"> תחולה לסעיף 43 הרי שהממונה על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היה עוסק בנושא, ומן הסתם גם מתריע בפני המערער, במסגרת הדיון בטענותיו של המערער, כי היה עליו להגיש ערעור בפרק הזמן הקצוב בתקנות.</w:t>
      </w:r>
    </w:p>
    <w:p w:rsidR="0053782D" w:rsidRDefault="0053782D" w:rsidP="003967A5">
      <w:pPr>
        <w:spacing w:after="200" w:line="360" w:lineRule="auto"/>
        <w:ind w:left="566"/>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 xml:space="preserve">בעניין היעדר התחולה לסעיף 43 לחוק </w:t>
      </w:r>
      <w:proofErr w:type="spellStart"/>
      <w:r>
        <w:rPr>
          <w:rFonts w:ascii="Times New Roman" w:eastAsia="Times New Roman" w:hAnsi="Times New Roman" w:cs="David" w:hint="cs"/>
          <w:sz w:val="24"/>
          <w:szCs w:val="24"/>
          <w:rtl/>
          <w:lang w:eastAsia="he-IL"/>
        </w:rPr>
        <w:t>הגימלאות</w:t>
      </w:r>
      <w:proofErr w:type="spellEnd"/>
      <w:r>
        <w:rPr>
          <w:rFonts w:ascii="Times New Roman" w:eastAsia="Times New Roman" w:hAnsi="Times New Roman" w:cs="David" w:hint="cs"/>
          <w:sz w:val="24"/>
          <w:szCs w:val="24"/>
          <w:rtl/>
          <w:lang w:eastAsia="he-IL"/>
        </w:rPr>
        <w:t xml:space="preserve"> שב המערער ומפנה לכל טענותיו בנושא, שהוא כמובן עומד עליהן, ולטעמנו </w:t>
      </w:r>
      <w:r>
        <w:rPr>
          <w:rFonts w:ascii="Times New Roman" w:eastAsia="Times New Roman" w:hAnsi="Times New Roman" w:cs="David"/>
          <w:sz w:val="24"/>
          <w:szCs w:val="24"/>
          <w:rtl/>
          <w:lang w:eastAsia="he-IL"/>
        </w:rPr>
        <w:t>–</w:t>
      </w:r>
      <w:r>
        <w:rPr>
          <w:rFonts w:ascii="Times New Roman" w:eastAsia="Times New Roman" w:hAnsi="Times New Roman" w:cs="David" w:hint="cs"/>
          <w:sz w:val="24"/>
          <w:szCs w:val="24"/>
          <w:rtl/>
          <w:lang w:eastAsia="he-IL"/>
        </w:rPr>
        <w:t xml:space="preserve"> אלה טענות שלכל הפחות דורשות הכרעה לגופן ולא במסגרת של הליכים לסילוק על הסף.</w:t>
      </w:r>
    </w:p>
    <w:p w:rsidR="00E24065" w:rsidRPr="00E24065" w:rsidRDefault="00E24065" w:rsidP="00005E2A">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u w:val="single"/>
          <w:rtl/>
          <w:lang w:eastAsia="he-IL"/>
        </w:rPr>
        <w:t>לסיכום</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sz w:val="24"/>
          <w:szCs w:val="24"/>
          <w:rtl/>
          <w:lang w:eastAsia="he-IL"/>
        </w:rPr>
        <w:t>–</w:t>
      </w:r>
      <w:r w:rsidRPr="00E24065">
        <w:rPr>
          <w:rFonts w:ascii="Times New Roman" w:eastAsia="Times New Roman" w:hAnsi="Times New Roman" w:cs="David" w:hint="cs"/>
          <w:sz w:val="24"/>
          <w:szCs w:val="24"/>
          <w:rtl/>
          <w:lang w:eastAsia="he-IL"/>
        </w:rPr>
        <w:t xml:space="preserve"> </w:t>
      </w:r>
      <w:r w:rsidRPr="00E24065">
        <w:rPr>
          <w:rFonts w:ascii="Times New Roman" w:eastAsia="Times New Roman" w:hAnsi="Times New Roman" w:cs="David" w:hint="cs"/>
          <w:b/>
          <w:bCs/>
          <w:sz w:val="24"/>
          <w:szCs w:val="24"/>
          <w:rtl/>
          <w:lang w:eastAsia="he-IL"/>
        </w:rPr>
        <w:t xml:space="preserve">נוסחת החישוב של </w:t>
      </w:r>
      <w:proofErr w:type="spellStart"/>
      <w:r w:rsidRPr="00E24065">
        <w:rPr>
          <w:rFonts w:ascii="Times New Roman" w:eastAsia="Times New Roman" w:hAnsi="Times New Roman" w:cs="David" w:hint="cs"/>
          <w:b/>
          <w:bCs/>
          <w:sz w:val="24"/>
          <w:szCs w:val="24"/>
          <w:rtl/>
          <w:lang w:eastAsia="he-IL"/>
        </w:rPr>
        <w:t>הגימלה</w:t>
      </w:r>
      <w:proofErr w:type="spellEnd"/>
      <w:r w:rsidRPr="00E24065">
        <w:rPr>
          <w:rFonts w:ascii="Times New Roman" w:eastAsia="Times New Roman" w:hAnsi="Times New Roman" w:cs="David" w:hint="cs"/>
          <w:b/>
          <w:bCs/>
          <w:sz w:val="24"/>
          <w:szCs w:val="24"/>
          <w:rtl/>
          <w:lang w:eastAsia="he-IL"/>
        </w:rPr>
        <w:t xml:space="preserve"> בוצעה בפועל על ידי נציבות שירות המדינה, </w:t>
      </w:r>
      <w:r w:rsidR="00815A5C">
        <w:rPr>
          <w:rFonts w:ascii="Times New Roman" w:eastAsia="Times New Roman" w:hAnsi="Times New Roman" w:cs="David" w:hint="cs"/>
          <w:b/>
          <w:bCs/>
          <w:sz w:val="24"/>
          <w:szCs w:val="24"/>
          <w:rtl/>
          <w:lang w:eastAsia="he-IL"/>
        </w:rPr>
        <w:t>וההשגה</w:t>
      </w:r>
      <w:r w:rsidRPr="00E24065">
        <w:rPr>
          <w:rFonts w:ascii="Times New Roman" w:eastAsia="Times New Roman" w:hAnsi="Times New Roman" w:cs="David" w:hint="cs"/>
          <w:b/>
          <w:bCs/>
          <w:sz w:val="24"/>
          <w:szCs w:val="24"/>
          <w:rtl/>
          <w:lang w:eastAsia="he-IL"/>
        </w:rPr>
        <w:t xml:space="preserve"> המשפטית </w:t>
      </w:r>
      <w:r w:rsidR="00815A5C">
        <w:rPr>
          <w:rFonts w:ascii="Times New Roman" w:eastAsia="Times New Roman" w:hAnsi="Times New Roman" w:cs="David" w:hint="cs"/>
          <w:b/>
          <w:bCs/>
          <w:sz w:val="24"/>
          <w:szCs w:val="24"/>
          <w:rtl/>
          <w:lang w:eastAsia="he-IL"/>
        </w:rPr>
        <w:t>על</w:t>
      </w:r>
      <w:r w:rsidR="00815A5C" w:rsidRPr="00E24065">
        <w:rPr>
          <w:rFonts w:ascii="Times New Roman" w:eastAsia="Times New Roman" w:hAnsi="Times New Roman" w:cs="David" w:hint="cs"/>
          <w:b/>
          <w:bCs/>
          <w:sz w:val="24"/>
          <w:szCs w:val="24"/>
          <w:rtl/>
          <w:lang w:eastAsia="he-IL"/>
        </w:rPr>
        <w:t xml:space="preserve"> </w:t>
      </w:r>
      <w:r w:rsidRPr="00E24065">
        <w:rPr>
          <w:rFonts w:ascii="Times New Roman" w:eastAsia="Times New Roman" w:hAnsi="Times New Roman" w:cs="David" w:hint="cs"/>
          <w:b/>
          <w:bCs/>
          <w:sz w:val="24"/>
          <w:szCs w:val="24"/>
          <w:rtl/>
          <w:lang w:eastAsia="he-IL"/>
        </w:rPr>
        <w:t>ההחלטה</w:t>
      </w:r>
      <w:r w:rsidR="00815A5C">
        <w:rPr>
          <w:rFonts w:ascii="Times New Roman" w:eastAsia="Times New Roman" w:hAnsi="Times New Roman" w:cs="David" w:hint="cs"/>
          <w:b/>
          <w:bCs/>
          <w:sz w:val="24"/>
          <w:szCs w:val="24"/>
          <w:rtl/>
          <w:lang w:eastAsia="he-IL"/>
        </w:rPr>
        <w:t>, במסגרת בית הדין לעבודה,</w:t>
      </w:r>
      <w:r w:rsidRPr="00E24065">
        <w:rPr>
          <w:rFonts w:ascii="Times New Roman" w:eastAsia="Times New Roman" w:hAnsi="Times New Roman" w:cs="David" w:hint="cs"/>
          <w:b/>
          <w:bCs/>
          <w:sz w:val="24"/>
          <w:szCs w:val="24"/>
          <w:rtl/>
          <w:lang w:eastAsia="he-IL"/>
        </w:rPr>
        <w:t xml:space="preserve"> היא בהתאם לכללי ההתיישנות. קרי </w:t>
      </w:r>
      <w:r w:rsidRPr="00E24065">
        <w:rPr>
          <w:rFonts w:ascii="Times New Roman" w:eastAsia="Times New Roman" w:hAnsi="Times New Roman" w:cs="David"/>
          <w:b/>
          <w:bCs/>
          <w:sz w:val="24"/>
          <w:szCs w:val="24"/>
          <w:rtl/>
          <w:lang w:eastAsia="he-IL"/>
        </w:rPr>
        <w:t>–</w:t>
      </w:r>
      <w:r w:rsidRPr="00E24065">
        <w:rPr>
          <w:rFonts w:ascii="Times New Roman" w:eastAsia="Times New Roman" w:hAnsi="Times New Roman" w:cs="David" w:hint="cs"/>
          <w:b/>
          <w:bCs/>
          <w:sz w:val="24"/>
          <w:szCs w:val="24"/>
          <w:rtl/>
          <w:lang w:eastAsia="he-IL"/>
        </w:rPr>
        <w:t xml:space="preserve"> שבע שנים ממועד קבלת ההחלטה אצל המערער</w:t>
      </w:r>
      <w:r w:rsidR="00DE6A08">
        <w:rPr>
          <w:rFonts w:ascii="Times New Roman" w:eastAsia="Times New Roman" w:hAnsi="Times New Roman" w:cs="David" w:hint="cs"/>
          <w:b/>
          <w:bCs/>
          <w:sz w:val="24"/>
          <w:szCs w:val="24"/>
          <w:rtl/>
          <w:lang w:eastAsia="he-IL"/>
        </w:rPr>
        <w:t xml:space="preserve"> בחודש דצמבר 2012</w:t>
      </w:r>
      <w:r w:rsidRPr="00E24065">
        <w:rPr>
          <w:rFonts w:ascii="Times New Roman" w:eastAsia="Times New Roman" w:hAnsi="Times New Roman" w:cs="David" w:hint="cs"/>
          <w:b/>
          <w:bCs/>
          <w:sz w:val="24"/>
          <w:szCs w:val="24"/>
          <w:rtl/>
          <w:lang w:eastAsia="he-IL"/>
        </w:rPr>
        <w:t>.</w:t>
      </w:r>
    </w:p>
    <w:p w:rsidR="00E24065" w:rsidRDefault="00E24065" w:rsidP="00E24065">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sidRPr="00E24065">
        <w:rPr>
          <w:rFonts w:ascii="Times New Roman" w:eastAsia="Times New Roman" w:hAnsi="Times New Roman" w:cs="David" w:hint="cs"/>
          <w:sz w:val="24"/>
          <w:szCs w:val="24"/>
          <w:rtl/>
          <w:lang w:eastAsia="he-IL"/>
        </w:rPr>
        <w:t xml:space="preserve">בטרם נסיים נבקש להבהיר כי </w:t>
      </w:r>
      <w:r w:rsidRPr="00E24065">
        <w:rPr>
          <w:rFonts w:ascii="Times New Roman" w:eastAsia="Times New Roman" w:hAnsi="Times New Roman" w:cs="David"/>
          <w:sz w:val="24"/>
          <w:szCs w:val="24"/>
          <w:rtl/>
          <w:lang w:eastAsia="he-IL"/>
        </w:rPr>
        <w:t>–</w:t>
      </w:r>
    </w:p>
    <w:p w:rsidR="00DE6A08" w:rsidRDefault="009259DE" w:rsidP="00DE6A08">
      <w:pPr>
        <w:pStyle w:val="a3"/>
        <w:numPr>
          <w:ilvl w:val="0"/>
          <w:numId w:val="4"/>
        </w:numPr>
        <w:tabs>
          <w:tab w:val="left" w:pos="566"/>
        </w:tabs>
        <w:spacing w:after="200" w:line="360" w:lineRule="auto"/>
        <w:contextualSpacing w:val="0"/>
        <w:jc w:val="both"/>
        <w:rPr>
          <w:rFonts w:cs="David"/>
          <w:sz w:val="24"/>
          <w:szCs w:val="24"/>
        </w:rPr>
      </w:pPr>
      <w:r>
        <w:rPr>
          <w:rFonts w:ascii="Times New Roman" w:eastAsia="Times New Roman" w:hAnsi="Times New Roman" w:cs="David" w:hint="cs"/>
          <w:sz w:val="24"/>
          <w:szCs w:val="24"/>
          <w:rtl/>
          <w:lang w:eastAsia="he-IL"/>
        </w:rPr>
        <w:t xml:space="preserve">כי </w:t>
      </w:r>
      <w:r w:rsidR="00DE6A08" w:rsidRPr="007664B8">
        <w:rPr>
          <w:rFonts w:cs="David" w:hint="cs"/>
          <w:sz w:val="24"/>
          <w:szCs w:val="24"/>
          <w:rtl/>
        </w:rPr>
        <w:t>באת כוח המדינה, בהגינותה, חזרה ואישרה בהשלמת הטיעון כי היא מסכימה כי טענותיו של המערער בעניין דרגת הפרישה יתבררו לגופן בבית הדין קמא.</w:t>
      </w:r>
    </w:p>
    <w:p w:rsidR="00DE6A08" w:rsidRPr="007664B8" w:rsidRDefault="00DE6A08" w:rsidP="00005E2A">
      <w:pPr>
        <w:pStyle w:val="a3"/>
        <w:numPr>
          <w:ilvl w:val="0"/>
          <w:numId w:val="4"/>
        </w:numPr>
        <w:tabs>
          <w:tab w:val="left" w:pos="566"/>
        </w:tabs>
        <w:spacing w:after="200" w:line="360" w:lineRule="auto"/>
        <w:contextualSpacing w:val="0"/>
        <w:jc w:val="both"/>
        <w:rPr>
          <w:rFonts w:cs="David"/>
          <w:sz w:val="24"/>
          <w:szCs w:val="24"/>
        </w:rPr>
      </w:pPr>
      <w:r>
        <w:rPr>
          <w:rFonts w:cs="David" w:hint="cs"/>
          <w:sz w:val="24"/>
          <w:szCs w:val="24"/>
          <w:rtl/>
        </w:rPr>
        <w:t xml:space="preserve">כי המערער העלה טענות בקשר </w:t>
      </w:r>
      <w:proofErr w:type="spellStart"/>
      <w:r>
        <w:rPr>
          <w:rFonts w:cs="David" w:hint="cs"/>
          <w:sz w:val="24"/>
          <w:szCs w:val="24"/>
          <w:rtl/>
        </w:rPr>
        <w:t>לאפלייה</w:t>
      </w:r>
      <w:proofErr w:type="spellEnd"/>
      <w:r>
        <w:rPr>
          <w:rFonts w:cs="David" w:hint="cs"/>
          <w:sz w:val="24"/>
          <w:szCs w:val="24"/>
          <w:rtl/>
        </w:rPr>
        <w:t xml:space="preserve"> ביחס </w:t>
      </w:r>
      <w:proofErr w:type="spellStart"/>
      <w:r>
        <w:rPr>
          <w:rFonts w:cs="David" w:hint="cs"/>
          <w:sz w:val="24"/>
          <w:szCs w:val="24"/>
          <w:rtl/>
        </w:rPr>
        <w:t>לגימלאים</w:t>
      </w:r>
      <w:proofErr w:type="spellEnd"/>
      <w:r>
        <w:rPr>
          <w:rFonts w:cs="David" w:hint="cs"/>
          <w:sz w:val="24"/>
          <w:szCs w:val="24"/>
          <w:rtl/>
        </w:rPr>
        <w:t xml:space="preserve"> אחרים, ודין טענות אלה להתברר בבית הדין קמא, </w:t>
      </w:r>
      <w:r w:rsidR="00815A5C">
        <w:rPr>
          <w:rFonts w:cs="David" w:hint="cs"/>
          <w:sz w:val="24"/>
          <w:szCs w:val="24"/>
          <w:rtl/>
        </w:rPr>
        <w:t>כאמור בערעור</w:t>
      </w:r>
      <w:r>
        <w:rPr>
          <w:rFonts w:cs="David" w:hint="cs"/>
          <w:sz w:val="24"/>
          <w:szCs w:val="24"/>
          <w:rtl/>
        </w:rPr>
        <w:t>.</w:t>
      </w:r>
    </w:p>
    <w:p w:rsidR="00815A5C" w:rsidRDefault="00DE6A08" w:rsidP="00225658">
      <w:pPr>
        <w:numPr>
          <w:ilvl w:val="0"/>
          <w:numId w:val="1"/>
        </w:numPr>
        <w:tabs>
          <w:tab w:val="left" w:pos="566"/>
        </w:tabs>
        <w:spacing w:after="200" w:line="360" w:lineRule="auto"/>
        <w:ind w:left="566" w:hanging="540"/>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 xml:space="preserve">כמו כן יודגש כי המערער עומד על כל טענותיו, </w:t>
      </w:r>
      <w:r w:rsidR="009259DE">
        <w:rPr>
          <w:rFonts w:ascii="Times New Roman" w:eastAsia="Times New Roman" w:hAnsi="Times New Roman" w:cs="David" w:hint="cs"/>
          <w:sz w:val="24"/>
          <w:szCs w:val="24"/>
          <w:rtl/>
          <w:lang w:eastAsia="he-IL"/>
        </w:rPr>
        <w:t>לרבות</w:t>
      </w:r>
      <w:r>
        <w:rPr>
          <w:rFonts w:ascii="Times New Roman" w:eastAsia="Times New Roman" w:hAnsi="Times New Roman" w:cs="David" w:hint="cs"/>
          <w:sz w:val="24"/>
          <w:szCs w:val="24"/>
          <w:rtl/>
          <w:lang w:eastAsia="he-IL"/>
        </w:rPr>
        <w:t xml:space="preserve"> </w:t>
      </w:r>
      <w:r w:rsidR="00815A5C">
        <w:rPr>
          <w:rFonts w:ascii="Times New Roman" w:eastAsia="Times New Roman" w:hAnsi="Times New Roman" w:cs="David"/>
          <w:sz w:val="24"/>
          <w:szCs w:val="24"/>
          <w:rtl/>
          <w:lang w:eastAsia="he-IL"/>
        </w:rPr>
        <w:t>–</w:t>
      </w:r>
      <w:r w:rsidR="00815A5C">
        <w:rPr>
          <w:rFonts w:ascii="Times New Roman" w:eastAsia="Times New Roman" w:hAnsi="Times New Roman" w:cs="David" w:hint="cs"/>
          <w:sz w:val="24"/>
          <w:szCs w:val="24"/>
          <w:rtl/>
          <w:lang w:eastAsia="he-IL"/>
        </w:rPr>
        <w:t xml:space="preserve"> </w:t>
      </w:r>
    </w:p>
    <w:p w:rsidR="00815A5C" w:rsidRDefault="00DE6A08" w:rsidP="003967A5">
      <w:pPr>
        <w:pStyle w:val="a3"/>
        <w:numPr>
          <w:ilvl w:val="0"/>
          <w:numId w:val="11"/>
        </w:numPr>
        <w:tabs>
          <w:tab w:val="left" w:pos="566"/>
        </w:tabs>
        <w:spacing w:after="200" w:line="360" w:lineRule="auto"/>
        <w:ind w:left="922"/>
        <w:contextualSpacing w:val="0"/>
        <w:jc w:val="both"/>
        <w:rPr>
          <w:rFonts w:ascii="Times New Roman" w:eastAsia="Times New Roman" w:hAnsi="Times New Roman" w:cs="David"/>
          <w:sz w:val="24"/>
          <w:szCs w:val="24"/>
          <w:lang w:eastAsia="he-IL"/>
        </w:rPr>
      </w:pPr>
      <w:r w:rsidRPr="003967A5">
        <w:rPr>
          <w:rFonts w:ascii="Times New Roman" w:eastAsia="Times New Roman" w:hAnsi="Times New Roman" w:cs="David" w:hint="cs"/>
          <w:sz w:val="24"/>
          <w:szCs w:val="24"/>
          <w:rtl/>
          <w:lang w:eastAsia="he-IL"/>
        </w:rPr>
        <w:t>כי</w:t>
      </w:r>
      <w:r w:rsidRPr="003967A5">
        <w:rPr>
          <w:rFonts w:ascii="Times New Roman" w:eastAsia="Times New Roman" w:hAnsi="Times New Roman" w:cs="David"/>
          <w:sz w:val="24"/>
          <w:szCs w:val="24"/>
          <w:rtl/>
          <w:lang w:eastAsia="he-IL"/>
        </w:rPr>
        <w:t xml:space="preserve"> </w:t>
      </w:r>
      <w:r w:rsidRPr="003967A5">
        <w:rPr>
          <w:rFonts w:ascii="Times New Roman" w:eastAsia="Times New Roman" w:hAnsi="Times New Roman" w:cs="David" w:hint="cs"/>
          <w:sz w:val="24"/>
          <w:szCs w:val="24"/>
          <w:rtl/>
          <w:lang w:eastAsia="he-IL"/>
        </w:rPr>
        <w:t>ס</w:t>
      </w:r>
      <w:r w:rsidRPr="003967A5">
        <w:rPr>
          <w:rFonts w:ascii="Calibri" w:eastAsia="Calibri" w:hAnsi="Calibri" w:cs="David" w:hint="cs"/>
          <w:sz w:val="24"/>
          <w:szCs w:val="24"/>
          <w:rtl/>
        </w:rPr>
        <w:t>עיף</w:t>
      </w:r>
      <w:r w:rsidRPr="003967A5">
        <w:rPr>
          <w:rFonts w:ascii="Calibri" w:eastAsia="Calibri" w:hAnsi="Calibri" w:cs="David"/>
          <w:sz w:val="24"/>
          <w:szCs w:val="24"/>
          <w:rtl/>
        </w:rPr>
        <w:t xml:space="preserve"> 43 </w:t>
      </w:r>
      <w:r w:rsidRPr="003967A5">
        <w:rPr>
          <w:rFonts w:ascii="Calibri" w:eastAsia="Calibri" w:hAnsi="Calibri" w:cs="David" w:hint="cs"/>
          <w:sz w:val="24"/>
          <w:szCs w:val="24"/>
          <w:rtl/>
        </w:rPr>
        <w:t>לחוק</w:t>
      </w:r>
      <w:r w:rsidRPr="003967A5">
        <w:rPr>
          <w:rFonts w:ascii="Calibri" w:eastAsia="Calibri" w:hAnsi="Calibri" w:cs="David"/>
          <w:sz w:val="24"/>
          <w:szCs w:val="24"/>
          <w:rtl/>
        </w:rPr>
        <w:t xml:space="preserve"> </w:t>
      </w:r>
      <w:proofErr w:type="spellStart"/>
      <w:r w:rsidRPr="003967A5">
        <w:rPr>
          <w:rFonts w:ascii="Calibri" w:eastAsia="Calibri" w:hAnsi="Calibri" w:cs="David" w:hint="cs"/>
          <w:sz w:val="24"/>
          <w:szCs w:val="24"/>
          <w:rtl/>
        </w:rPr>
        <w:t>הגימלאות</w:t>
      </w:r>
      <w:proofErr w:type="spellEnd"/>
      <w:r w:rsidRPr="003967A5">
        <w:rPr>
          <w:rFonts w:ascii="Calibri" w:eastAsia="Calibri" w:hAnsi="Calibri" w:cs="David"/>
          <w:sz w:val="24"/>
          <w:szCs w:val="24"/>
          <w:rtl/>
        </w:rPr>
        <w:t xml:space="preserve"> </w:t>
      </w:r>
      <w:r w:rsidR="009259DE" w:rsidRPr="003967A5">
        <w:rPr>
          <w:rFonts w:ascii="Calibri" w:eastAsia="Calibri" w:hAnsi="Calibri" w:cs="David" w:hint="cs"/>
          <w:sz w:val="24"/>
          <w:szCs w:val="24"/>
          <w:rtl/>
        </w:rPr>
        <w:t>לא</w:t>
      </w:r>
      <w:r w:rsidR="009259DE" w:rsidRPr="003967A5">
        <w:rPr>
          <w:rFonts w:ascii="Calibri" w:eastAsia="Calibri" w:hAnsi="Calibri" w:cs="David"/>
          <w:sz w:val="24"/>
          <w:szCs w:val="24"/>
          <w:rtl/>
        </w:rPr>
        <w:t xml:space="preserve"> </w:t>
      </w:r>
      <w:r w:rsidR="009259DE" w:rsidRPr="003967A5">
        <w:rPr>
          <w:rFonts w:ascii="Calibri" w:eastAsia="Calibri" w:hAnsi="Calibri" w:cs="David" w:hint="cs"/>
          <w:sz w:val="24"/>
          <w:szCs w:val="24"/>
          <w:rtl/>
        </w:rPr>
        <w:t>חל</w:t>
      </w:r>
      <w:r w:rsidR="009259DE" w:rsidRPr="003967A5">
        <w:rPr>
          <w:rFonts w:ascii="Calibri" w:eastAsia="Calibri" w:hAnsi="Calibri" w:cs="David"/>
          <w:sz w:val="24"/>
          <w:szCs w:val="24"/>
          <w:rtl/>
        </w:rPr>
        <w:t xml:space="preserve"> </w:t>
      </w:r>
      <w:r w:rsidR="009259DE" w:rsidRPr="003967A5">
        <w:rPr>
          <w:rFonts w:ascii="Calibri" w:eastAsia="Calibri" w:hAnsi="Calibri" w:cs="David" w:hint="cs"/>
          <w:sz w:val="24"/>
          <w:szCs w:val="24"/>
          <w:rtl/>
        </w:rPr>
        <w:t>על</w:t>
      </w:r>
      <w:r w:rsidR="009259DE" w:rsidRPr="003967A5">
        <w:rPr>
          <w:rFonts w:ascii="Calibri" w:eastAsia="Calibri" w:hAnsi="Calibri" w:cs="David"/>
          <w:sz w:val="24"/>
          <w:szCs w:val="24"/>
          <w:rtl/>
        </w:rPr>
        <w:t xml:space="preserve"> </w:t>
      </w:r>
      <w:r w:rsidR="009259DE" w:rsidRPr="003967A5">
        <w:rPr>
          <w:rFonts w:ascii="Calibri" w:eastAsia="Calibri" w:hAnsi="Calibri" w:cs="David" w:hint="cs"/>
          <w:sz w:val="24"/>
          <w:szCs w:val="24"/>
          <w:rtl/>
        </w:rPr>
        <w:t>היחסים</w:t>
      </w:r>
      <w:r w:rsidR="009259DE" w:rsidRPr="003967A5">
        <w:rPr>
          <w:rFonts w:ascii="Calibri" w:eastAsia="Calibri" w:hAnsi="Calibri" w:cs="David"/>
          <w:sz w:val="24"/>
          <w:szCs w:val="24"/>
          <w:rtl/>
        </w:rPr>
        <w:t xml:space="preserve"> </w:t>
      </w:r>
      <w:r w:rsidR="009259DE" w:rsidRPr="003967A5">
        <w:rPr>
          <w:rFonts w:ascii="Calibri" w:eastAsia="Calibri" w:hAnsi="Calibri" w:cs="David" w:hint="cs"/>
          <w:sz w:val="24"/>
          <w:szCs w:val="24"/>
          <w:rtl/>
        </w:rPr>
        <w:t>בין</w:t>
      </w:r>
      <w:r w:rsidR="009259DE" w:rsidRPr="003967A5">
        <w:rPr>
          <w:rFonts w:ascii="Calibri" w:eastAsia="Calibri" w:hAnsi="Calibri" w:cs="David"/>
          <w:sz w:val="24"/>
          <w:szCs w:val="24"/>
          <w:rtl/>
        </w:rPr>
        <w:t xml:space="preserve"> </w:t>
      </w:r>
      <w:r w:rsidR="009259DE" w:rsidRPr="003967A5">
        <w:rPr>
          <w:rFonts w:ascii="Calibri" w:eastAsia="Calibri" w:hAnsi="Calibri" w:cs="David" w:hint="cs"/>
          <w:sz w:val="24"/>
          <w:szCs w:val="24"/>
          <w:rtl/>
        </w:rPr>
        <w:t>הצדדים</w:t>
      </w:r>
      <w:r w:rsidRPr="003967A5">
        <w:rPr>
          <w:rFonts w:ascii="Calibri" w:eastAsia="Calibri" w:hAnsi="Calibri" w:cs="David"/>
          <w:sz w:val="24"/>
          <w:szCs w:val="24"/>
          <w:rtl/>
        </w:rPr>
        <w:t xml:space="preserve">, </w:t>
      </w:r>
      <w:r w:rsidRPr="003967A5">
        <w:rPr>
          <w:rFonts w:ascii="Calibri" w:eastAsia="Calibri" w:hAnsi="Calibri" w:cs="David" w:hint="cs"/>
          <w:sz w:val="24"/>
          <w:szCs w:val="24"/>
          <w:rtl/>
        </w:rPr>
        <w:t>כפי</w:t>
      </w:r>
      <w:r w:rsidRPr="003967A5">
        <w:rPr>
          <w:rFonts w:ascii="Calibri" w:eastAsia="Calibri" w:hAnsi="Calibri" w:cs="David"/>
          <w:sz w:val="24"/>
          <w:szCs w:val="24"/>
          <w:rtl/>
        </w:rPr>
        <w:t xml:space="preserve"> </w:t>
      </w:r>
      <w:r w:rsidRPr="003967A5">
        <w:rPr>
          <w:rFonts w:ascii="Calibri" w:eastAsia="Calibri" w:hAnsi="Calibri" w:cs="David" w:hint="cs"/>
          <w:sz w:val="24"/>
          <w:szCs w:val="24"/>
          <w:rtl/>
        </w:rPr>
        <w:t>שעולה</w:t>
      </w:r>
      <w:r w:rsidR="00815A5C" w:rsidRPr="003967A5">
        <w:rPr>
          <w:rFonts w:ascii="Calibri" w:eastAsia="Calibri" w:hAnsi="Calibri" w:cs="David"/>
          <w:sz w:val="24"/>
          <w:szCs w:val="24"/>
          <w:rtl/>
        </w:rPr>
        <w:t xml:space="preserve">, </w:t>
      </w:r>
      <w:r w:rsidR="00815A5C" w:rsidRPr="003967A5">
        <w:rPr>
          <w:rFonts w:ascii="Calibri" w:eastAsia="Calibri" w:hAnsi="Calibri" w:cs="David" w:hint="cs"/>
          <w:sz w:val="24"/>
          <w:szCs w:val="24"/>
          <w:rtl/>
        </w:rPr>
        <w:t>בין</w:t>
      </w:r>
      <w:r w:rsidR="00815A5C" w:rsidRPr="003967A5">
        <w:rPr>
          <w:rFonts w:ascii="Calibri" w:eastAsia="Calibri" w:hAnsi="Calibri" w:cs="David"/>
          <w:sz w:val="24"/>
          <w:szCs w:val="24"/>
          <w:rtl/>
        </w:rPr>
        <w:t xml:space="preserve"> </w:t>
      </w:r>
      <w:r w:rsidR="00815A5C" w:rsidRPr="003967A5">
        <w:rPr>
          <w:rFonts w:ascii="Calibri" w:eastAsia="Calibri" w:hAnsi="Calibri" w:cs="David" w:hint="cs"/>
          <w:sz w:val="24"/>
          <w:szCs w:val="24"/>
          <w:rtl/>
        </w:rPr>
        <w:t>היתר</w:t>
      </w:r>
      <w:r w:rsidR="00815A5C" w:rsidRPr="003967A5">
        <w:rPr>
          <w:rFonts w:ascii="Calibri" w:eastAsia="Calibri" w:hAnsi="Calibri" w:cs="David"/>
          <w:sz w:val="24"/>
          <w:szCs w:val="24"/>
          <w:rtl/>
        </w:rPr>
        <w:t>,</w:t>
      </w:r>
      <w:r w:rsidRPr="003967A5">
        <w:rPr>
          <w:rFonts w:ascii="Calibri" w:eastAsia="Calibri" w:hAnsi="Calibri" w:cs="David"/>
          <w:sz w:val="24"/>
          <w:szCs w:val="24"/>
          <w:rtl/>
        </w:rPr>
        <w:t xml:space="preserve"> </w:t>
      </w:r>
      <w:r w:rsidRPr="003967A5">
        <w:rPr>
          <w:rFonts w:ascii="Calibri" w:eastAsia="Calibri" w:hAnsi="Calibri" w:cs="David" w:hint="cs"/>
          <w:sz w:val="24"/>
          <w:szCs w:val="24"/>
          <w:rtl/>
        </w:rPr>
        <w:t>מסעי</w:t>
      </w:r>
      <w:r w:rsidR="00815A5C" w:rsidRPr="003967A5">
        <w:rPr>
          <w:rFonts w:ascii="Calibri" w:eastAsia="Calibri" w:hAnsi="Calibri" w:cs="David" w:hint="cs"/>
          <w:sz w:val="24"/>
          <w:szCs w:val="24"/>
          <w:rtl/>
        </w:rPr>
        <w:t>פים</w:t>
      </w:r>
      <w:r w:rsidRPr="003967A5">
        <w:rPr>
          <w:rFonts w:ascii="Calibri" w:eastAsia="Calibri" w:hAnsi="Calibri" w:cs="David"/>
          <w:sz w:val="24"/>
          <w:szCs w:val="24"/>
          <w:rtl/>
        </w:rPr>
        <w:t xml:space="preserve"> 11, 12 </w:t>
      </w:r>
      <w:r w:rsidRPr="003967A5">
        <w:rPr>
          <w:rFonts w:ascii="Calibri" w:eastAsia="Calibri" w:hAnsi="Calibri" w:cs="David" w:hint="cs"/>
          <w:sz w:val="24"/>
          <w:szCs w:val="24"/>
          <w:rtl/>
        </w:rPr>
        <w:t>ו</w:t>
      </w:r>
      <w:r w:rsidRPr="003967A5">
        <w:rPr>
          <w:rFonts w:ascii="Calibri" w:eastAsia="Calibri" w:hAnsi="Calibri" w:cs="David"/>
          <w:sz w:val="24"/>
          <w:szCs w:val="24"/>
          <w:rtl/>
        </w:rPr>
        <w:t xml:space="preserve">-13 </w:t>
      </w:r>
      <w:r w:rsidRPr="003967A5">
        <w:rPr>
          <w:rFonts w:ascii="Calibri" w:eastAsia="Calibri" w:hAnsi="Calibri" w:cs="David" w:hint="cs"/>
          <w:sz w:val="24"/>
          <w:szCs w:val="24"/>
          <w:rtl/>
        </w:rPr>
        <w:t>לחוזה</w:t>
      </w:r>
      <w:r w:rsidR="009259DE" w:rsidRPr="003967A5">
        <w:rPr>
          <w:rFonts w:ascii="Calibri" w:eastAsia="Calibri" w:hAnsi="Calibri" w:cs="David"/>
          <w:sz w:val="24"/>
          <w:szCs w:val="24"/>
          <w:rtl/>
        </w:rPr>
        <w:t xml:space="preserve"> </w:t>
      </w:r>
      <w:r w:rsidR="009259DE" w:rsidRPr="003967A5">
        <w:rPr>
          <w:rFonts w:ascii="Calibri" w:eastAsia="Calibri" w:hAnsi="Calibri" w:cs="David" w:hint="cs"/>
          <w:sz w:val="24"/>
          <w:szCs w:val="24"/>
          <w:rtl/>
        </w:rPr>
        <w:t>העבודה</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וכי</w:t>
      </w:r>
      <w:r w:rsidR="009259DE" w:rsidRPr="003967A5">
        <w:rPr>
          <w:rFonts w:ascii="Times New Roman" w:eastAsia="Times New Roman" w:hAnsi="Times New Roman" w:cs="David"/>
          <w:sz w:val="24"/>
          <w:szCs w:val="24"/>
          <w:rtl/>
          <w:lang w:eastAsia="he-IL"/>
        </w:rPr>
        <w:t xml:space="preserve"> </w:t>
      </w:r>
      <w:proofErr w:type="spellStart"/>
      <w:r w:rsidR="009259DE" w:rsidRPr="003967A5">
        <w:rPr>
          <w:rFonts w:ascii="Times New Roman" w:eastAsia="Times New Roman" w:hAnsi="Times New Roman" w:cs="David" w:hint="cs"/>
          <w:sz w:val="24"/>
          <w:szCs w:val="24"/>
          <w:rtl/>
          <w:lang w:eastAsia="he-IL"/>
        </w:rPr>
        <w:t>מירוץ</w:t>
      </w:r>
      <w:proofErr w:type="spellEnd"/>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הזמנים</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בכל</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העילות</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יכול</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היה</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להתחיל</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לכל</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המוקדם</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מהמועד</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שבו</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קיבל</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המערער</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לידיו</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את</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ההחלטה</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של</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הגורם</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המוסמך</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להפסקת</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עבודתו</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בחודש</w:t>
      </w:r>
      <w:r w:rsidR="009259DE" w:rsidRPr="003967A5">
        <w:rPr>
          <w:rFonts w:ascii="Times New Roman" w:eastAsia="Times New Roman" w:hAnsi="Times New Roman" w:cs="David"/>
          <w:sz w:val="24"/>
          <w:szCs w:val="24"/>
          <w:rtl/>
          <w:lang w:eastAsia="he-IL"/>
        </w:rPr>
        <w:t xml:space="preserve"> </w:t>
      </w:r>
      <w:r w:rsidR="009259DE" w:rsidRPr="003967A5">
        <w:rPr>
          <w:rFonts w:ascii="Times New Roman" w:eastAsia="Times New Roman" w:hAnsi="Times New Roman" w:cs="David" w:hint="cs"/>
          <w:sz w:val="24"/>
          <w:szCs w:val="24"/>
          <w:rtl/>
          <w:lang w:eastAsia="he-IL"/>
        </w:rPr>
        <w:t>דצמבר</w:t>
      </w:r>
      <w:r w:rsidR="009259DE" w:rsidRPr="003967A5">
        <w:rPr>
          <w:rFonts w:ascii="Times New Roman" w:eastAsia="Times New Roman" w:hAnsi="Times New Roman" w:cs="David"/>
          <w:sz w:val="24"/>
          <w:szCs w:val="24"/>
          <w:rtl/>
          <w:lang w:eastAsia="he-IL"/>
        </w:rPr>
        <w:t xml:space="preserve"> 2012</w:t>
      </w:r>
      <w:r w:rsidR="00815A5C">
        <w:rPr>
          <w:rFonts w:ascii="Times New Roman" w:eastAsia="Times New Roman" w:hAnsi="Times New Roman" w:cs="David" w:hint="cs"/>
          <w:sz w:val="24"/>
          <w:szCs w:val="24"/>
          <w:rtl/>
          <w:lang w:eastAsia="he-IL"/>
        </w:rPr>
        <w:t>;</w:t>
      </w:r>
    </w:p>
    <w:p w:rsidR="009259DE" w:rsidRPr="003967A5" w:rsidRDefault="00005E2A" w:rsidP="006A48A7">
      <w:pPr>
        <w:pStyle w:val="a3"/>
        <w:numPr>
          <w:ilvl w:val="0"/>
          <w:numId w:val="11"/>
        </w:numPr>
        <w:tabs>
          <w:tab w:val="left" w:pos="566"/>
        </w:tabs>
        <w:spacing w:after="200" w:line="360" w:lineRule="auto"/>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 xml:space="preserve">כי מועד פיטוריו יכול להיות, לכל המוקדם, במועד בו ניתנה החלטת הנציבות בעניינו בחודש דצמבר 2012, </w:t>
      </w:r>
      <w:ins w:id="27" w:author="Ofir Tal" w:date="2021-02-21T23:27:00Z">
        <w:r w:rsidR="006A48A7">
          <w:rPr>
            <w:rFonts w:ascii="Times New Roman" w:eastAsia="Times New Roman" w:hAnsi="Times New Roman" w:cs="David" w:hint="cs"/>
            <w:sz w:val="24"/>
            <w:szCs w:val="24"/>
            <w:rtl/>
            <w:lang w:eastAsia="he-IL"/>
          </w:rPr>
          <w:t xml:space="preserve">שכן נציבות שירות המדינה היא הגורם המוסמך לפטרו והיא החתומה על חוזה העבודה </w:t>
        </w:r>
        <w:proofErr w:type="spellStart"/>
        <w:r w:rsidR="006A48A7">
          <w:rPr>
            <w:rFonts w:ascii="Times New Roman" w:eastAsia="Times New Roman" w:hAnsi="Times New Roman" w:cs="David" w:hint="cs"/>
            <w:sz w:val="24"/>
            <w:szCs w:val="24"/>
            <w:rtl/>
            <w:lang w:eastAsia="he-IL"/>
          </w:rPr>
          <w:t>איתו</w:t>
        </w:r>
        <w:proofErr w:type="spellEnd"/>
        <w:r w:rsidR="006A48A7">
          <w:rPr>
            <w:rFonts w:ascii="Times New Roman" w:eastAsia="Times New Roman" w:hAnsi="Times New Roman" w:cs="David" w:hint="cs"/>
            <w:sz w:val="24"/>
            <w:szCs w:val="24"/>
            <w:rtl/>
            <w:lang w:eastAsia="he-IL"/>
          </w:rPr>
          <w:t xml:space="preserve">. </w:t>
        </w:r>
      </w:ins>
      <w:del w:id="28" w:author="Ofir Tal" w:date="2021-02-21T23:27:00Z">
        <w:r w:rsidDel="006A48A7">
          <w:rPr>
            <w:rFonts w:ascii="Times New Roman" w:eastAsia="Times New Roman" w:hAnsi="Times New Roman" w:cs="David" w:hint="cs"/>
            <w:sz w:val="24"/>
            <w:szCs w:val="24"/>
            <w:rtl/>
            <w:lang w:eastAsia="he-IL"/>
          </w:rPr>
          <w:delText>ו</w:delText>
        </w:r>
      </w:del>
      <w:r>
        <w:rPr>
          <w:rFonts w:ascii="Times New Roman" w:eastAsia="Times New Roman" w:hAnsi="Times New Roman" w:cs="David" w:hint="cs"/>
          <w:sz w:val="24"/>
          <w:szCs w:val="24"/>
          <w:rtl/>
          <w:lang w:eastAsia="he-IL"/>
        </w:rPr>
        <w:t xml:space="preserve">בהתאם לכך </w:t>
      </w:r>
      <w:r>
        <w:rPr>
          <w:rFonts w:ascii="Times New Roman" w:eastAsia="Times New Roman" w:hAnsi="Times New Roman" w:cs="David"/>
          <w:sz w:val="24"/>
          <w:szCs w:val="24"/>
          <w:rtl/>
          <w:lang w:eastAsia="he-IL"/>
        </w:rPr>
        <w:t>–</w:t>
      </w:r>
      <w:r>
        <w:rPr>
          <w:rFonts w:ascii="Times New Roman" w:eastAsia="Times New Roman" w:hAnsi="Times New Roman" w:cs="David" w:hint="cs"/>
          <w:sz w:val="24"/>
          <w:szCs w:val="24"/>
          <w:rtl/>
          <w:lang w:eastAsia="he-IL"/>
        </w:rPr>
        <w:t xml:space="preserve"> כל טענותיו נגד הליך הפיטורים לא התיישנו </w:t>
      </w:r>
      <w:del w:id="29" w:author="Ofir Tal" w:date="2021-02-21T23:27:00Z">
        <w:r w:rsidDel="006A48A7">
          <w:rPr>
            <w:rFonts w:ascii="Times New Roman" w:eastAsia="Times New Roman" w:hAnsi="Times New Roman" w:cs="David" w:hint="cs"/>
            <w:sz w:val="24"/>
            <w:szCs w:val="24"/>
            <w:rtl/>
            <w:lang w:eastAsia="he-IL"/>
          </w:rPr>
          <w:delText xml:space="preserve">עת </w:delText>
        </w:r>
      </w:del>
      <w:ins w:id="30" w:author="Ofir Tal" w:date="2021-02-21T23:27:00Z">
        <w:r w:rsidR="006A48A7">
          <w:rPr>
            <w:rFonts w:ascii="Times New Roman" w:eastAsia="Times New Roman" w:hAnsi="Times New Roman" w:cs="David" w:hint="cs"/>
            <w:sz w:val="24"/>
            <w:szCs w:val="24"/>
            <w:rtl/>
            <w:lang w:eastAsia="he-IL"/>
          </w:rPr>
          <w:t xml:space="preserve">במועד בו </w:t>
        </w:r>
      </w:ins>
      <w:r>
        <w:rPr>
          <w:rFonts w:ascii="Times New Roman" w:eastAsia="Times New Roman" w:hAnsi="Times New Roman" w:cs="David" w:hint="cs"/>
          <w:sz w:val="24"/>
          <w:szCs w:val="24"/>
          <w:rtl/>
          <w:lang w:eastAsia="he-IL"/>
        </w:rPr>
        <w:t>הגיש תביעתו לבית הדין קמא.</w:t>
      </w:r>
    </w:p>
    <w:p w:rsidR="00815A5C" w:rsidRDefault="00815A5C" w:rsidP="00E24065">
      <w:pPr>
        <w:tabs>
          <w:tab w:val="center" w:pos="-2268"/>
          <w:tab w:val="left" w:pos="584"/>
        </w:tabs>
        <w:spacing w:before="120" w:after="0" w:line="360" w:lineRule="auto"/>
        <w:jc w:val="both"/>
        <w:rPr>
          <w:rFonts w:ascii="Times New Roman" w:eastAsia="Times New Roman" w:hAnsi="Times New Roman" w:cs="David"/>
          <w:b/>
          <w:bCs/>
          <w:sz w:val="24"/>
          <w:szCs w:val="24"/>
          <w:rtl/>
          <w:lang w:eastAsia="he-IL"/>
        </w:rPr>
      </w:pPr>
    </w:p>
    <w:p w:rsidR="00E24065" w:rsidRPr="00E24065" w:rsidRDefault="00E24065" w:rsidP="00E24065">
      <w:pPr>
        <w:tabs>
          <w:tab w:val="center" w:pos="-2268"/>
          <w:tab w:val="left" w:pos="584"/>
        </w:tabs>
        <w:spacing w:before="120" w:after="0" w:line="360" w:lineRule="auto"/>
        <w:jc w:val="both"/>
        <w:rPr>
          <w:rFonts w:ascii="Times New Roman" w:eastAsia="Times New Roman" w:hAnsi="Times New Roman" w:cs="David"/>
          <w:b/>
          <w:bCs/>
          <w:sz w:val="24"/>
          <w:szCs w:val="24"/>
          <w:rtl/>
          <w:lang w:eastAsia="he-IL"/>
        </w:rPr>
      </w:pPr>
      <w:r w:rsidRPr="00E24065">
        <w:rPr>
          <w:rFonts w:ascii="Times New Roman" w:eastAsia="Times New Roman" w:hAnsi="Times New Roman" w:cs="David"/>
          <w:b/>
          <w:bCs/>
          <w:sz w:val="24"/>
          <w:szCs w:val="24"/>
          <w:rtl/>
          <w:lang w:eastAsia="he-IL"/>
        </w:rPr>
        <w:tab/>
      </w:r>
      <w:r w:rsidRPr="00E24065">
        <w:rPr>
          <w:rFonts w:ascii="Times New Roman" w:eastAsia="Times New Roman" w:hAnsi="Times New Roman" w:cs="David" w:hint="cs"/>
          <w:b/>
          <w:bCs/>
          <w:sz w:val="24"/>
          <w:szCs w:val="24"/>
          <w:rtl/>
          <w:lang w:eastAsia="he-IL"/>
        </w:rPr>
        <w:t>על כן מתבקש בית הדין הנכבד לקבל את הערעור, בהתאם לעמדה שהציג המערער במסגרת הדיונים שהתקיימו בבית הדין הנכבד ביחס לרכיבי התביעה עליהם עומד המערער.</w:t>
      </w: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E24065" w:rsidRPr="00E24065" w:rsidRDefault="00E24065" w:rsidP="00E24065">
      <w:pPr>
        <w:tabs>
          <w:tab w:val="center" w:pos="-2268"/>
          <w:tab w:val="left" w:pos="631"/>
        </w:tabs>
        <w:spacing w:before="120" w:after="0" w:line="240" w:lineRule="auto"/>
        <w:jc w:val="both"/>
        <w:rPr>
          <w:rFonts w:ascii="Times New Roman" w:eastAsia="Times New Roman" w:hAnsi="Times New Roman" w:cs="David"/>
          <w:b/>
          <w:bCs/>
          <w:sz w:val="20"/>
          <w:szCs w:val="24"/>
          <w:rtl/>
          <w:lang w:eastAsia="he-IL"/>
        </w:rPr>
      </w:pPr>
    </w:p>
    <w:p w:rsidR="009259DE" w:rsidRDefault="009259DE" w:rsidP="009259DE">
      <w:pPr>
        <w:pStyle w:val="2"/>
        <w:tabs>
          <w:tab w:val="center" w:pos="-2268"/>
          <w:tab w:val="left" w:pos="631"/>
        </w:tabs>
        <w:spacing w:before="120"/>
        <w:ind w:left="0" w:right="0" w:firstLine="0"/>
        <w:rPr>
          <w:b/>
          <w:bCs/>
          <w:noProof w:val="0"/>
          <w:rtl/>
        </w:rPr>
      </w:pPr>
      <w:r w:rsidRPr="00591BA0">
        <w:rPr>
          <w:b/>
          <w:bCs/>
          <w:noProof w:val="0"/>
          <w:rtl/>
        </w:rPr>
        <w:t xml:space="preserve">ירושלים, היום, </w:t>
      </w:r>
      <w:r>
        <w:rPr>
          <w:rFonts w:hint="cs"/>
          <w:b/>
          <w:bCs/>
          <w:noProof w:val="0"/>
          <w:rtl/>
        </w:rPr>
        <w:t>22</w:t>
      </w:r>
      <w:r w:rsidRPr="00591BA0">
        <w:rPr>
          <w:b/>
          <w:bCs/>
          <w:noProof w:val="0"/>
          <w:rtl/>
        </w:rPr>
        <w:t xml:space="preserve"> </w:t>
      </w:r>
      <w:r w:rsidRPr="00591BA0">
        <w:rPr>
          <w:rFonts w:hint="eastAsia"/>
          <w:b/>
          <w:bCs/>
          <w:noProof w:val="0"/>
          <w:rtl/>
        </w:rPr>
        <w:t>ב</w:t>
      </w:r>
      <w:r>
        <w:rPr>
          <w:rFonts w:hint="cs"/>
          <w:b/>
          <w:bCs/>
          <w:noProof w:val="0"/>
          <w:rtl/>
        </w:rPr>
        <w:t>פברואר</w:t>
      </w:r>
      <w:r w:rsidRPr="00591BA0">
        <w:rPr>
          <w:b/>
          <w:bCs/>
          <w:noProof w:val="0"/>
          <w:rtl/>
        </w:rPr>
        <w:t xml:space="preserve"> 202</w:t>
      </w:r>
      <w:r>
        <w:rPr>
          <w:rFonts w:hint="cs"/>
          <w:b/>
          <w:bCs/>
          <w:noProof w:val="0"/>
          <w:rtl/>
        </w:rPr>
        <w:t>1</w:t>
      </w:r>
      <w:r w:rsidRPr="00591BA0">
        <w:rPr>
          <w:b/>
          <w:bCs/>
          <w:noProof w:val="0"/>
          <w:rtl/>
        </w:rPr>
        <w:t>.</w:t>
      </w:r>
    </w:p>
    <w:p w:rsidR="009259DE" w:rsidRPr="00591BA0" w:rsidRDefault="009259DE" w:rsidP="009259DE">
      <w:pPr>
        <w:pStyle w:val="2"/>
        <w:tabs>
          <w:tab w:val="center" w:pos="-2268"/>
          <w:tab w:val="left" w:pos="631"/>
        </w:tabs>
        <w:spacing w:before="120"/>
        <w:ind w:left="0" w:right="0" w:firstLine="0"/>
        <w:rPr>
          <w:b/>
          <w:bCs/>
          <w:noProof w:val="0"/>
          <w:rtl/>
        </w:rPr>
      </w:pPr>
    </w:p>
    <w:p w:rsidR="009259DE" w:rsidRPr="00591BA0" w:rsidRDefault="009259DE" w:rsidP="009259DE">
      <w:pPr>
        <w:pStyle w:val="2"/>
        <w:tabs>
          <w:tab w:val="center" w:pos="-2268"/>
          <w:tab w:val="left" w:pos="631"/>
        </w:tabs>
        <w:spacing w:before="0" w:after="12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9259DE" w:rsidRPr="00591BA0" w:rsidRDefault="009259DE" w:rsidP="009259DE">
      <w:pPr>
        <w:pStyle w:val="2"/>
        <w:tabs>
          <w:tab w:val="center" w:pos="-2268"/>
          <w:tab w:val="left" w:pos="631"/>
        </w:tabs>
        <w:spacing w:before="0" w:after="12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proofErr w:type="spellStart"/>
      <w:r w:rsidRPr="00591BA0">
        <w:rPr>
          <w:rFonts w:hint="eastAsia"/>
          <w:noProof w:val="0"/>
          <w:rtl/>
        </w:rPr>
        <w:t>קדרי</w:t>
      </w:r>
      <w:proofErr w:type="spellEnd"/>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9259DE" w:rsidRPr="00591BA0" w:rsidRDefault="009259DE" w:rsidP="009259DE">
      <w:pPr>
        <w:pStyle w:val="2"/>
        <w:tabs>
          <w:tab w:val="center" w:pos="-2268"/>
          <w:tab w:val="left" w:pos="631"/>
        </w:tabs>
        <w:spacing w:before="0" w:after="120"/>
        <w:ind w:left="509" w:right="0"/>
      </w:pPr>
      <w:r w:rsidRPr="00591BA0">
        <w:rPr>
          <w:noProof w:val="0"/>
          <w:sz w:val="22"/>
          <w:szCs w:val="22"/>
          <w:rtl/>
        </w:rPr>
        <w:lastRenderedPageBreak/>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p w:rsidR="00A20CD9" w:rsidRDefault="00A20CD9" w:rsidP="00AA4390">
      <w:pPr>
        <w:tabs>
          <w:tab w:val="center" w:pos="-2268"/>
          <w:tab w:val="left" w:pos="631"/>
        </w:tabs>
        <w:spacing w:before="120" w:after="0" w:line="240" w:lineRule="auto"/>
        <w:jc w:val="both"/>
      </w:pPr>
    </w:p>
    <w:sectPr w:rsidR="00A20CD9" w:rsidSect="00D11200">
      <w:pgSz w:w="11906" w:h="16838"/>
      <w:pgMar w:top="1440" w:right="1152" w:bottom="1440" w:left="1440" w:header="706" w:footer="706"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avid">
    <w:panose1 w:val="020E0502060401010101"/>
    <w:charset w:val="00"/>
    <w:family w:val="swiss"/>
    <w:pitch w:val="variable"/>
    <w:sig w:usb0="00000803" w:usb1="00000000"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965AE"/>
    <w:multiLevelType w:val="hybridMultilevel"/>
    <w:tmpl w:val="8C8E9DB4"/>
    <w:lvl w:ilvl="0" w:tplc="AADE8DC6">
      <w:start w:val="42"/>
      <w:numFmt w:val="bullet"/>
      <w:lvlText w:val="-"/>
      <w:lvlJc w:val="left"/>
      <w:pPr>
        <w:ind w:left="1574" w:hanging="360"/>
      </w:pPr>
      <w:rPr>
        <w:rFonts w:ascii="David" w:eastAsia="Times New Roman" w:hAnsi="David" w:cs="David" w:hint="default"/>
      </w:rPr>
    </w:lvl>
    <w:lvl w:ilvl="1" w:tplc="04090003" w:tentative="1">
      <w:start w:val="1"/>
      <w:numFmt w:val="bullet"/>
      <w:lvlText w:val="o"/>
      <w:lvlJc w:val="left"/>
      <w:pPr>
        <w:ind w:left="2294" w:hanging="360"/>
      </w:pPr>
      <w:rPr>
        <w:rFonts w:ascii="Courier New" w:hAnsi="Courier New" w:cs="Courier New" w:hint="default"/>
      </w:rPr>
    </w:lvl>
    <w:lvl w:ilvl="2" w:tplc="04090005" w:tentative="1">
      <w:start w:val="1"/>
      <w:numFmt w:val="bullet"/>
      <w:lvlText w:val=""/>
      <w:lvlJc w:val="left"/>
      <w:pPr>
        <w:ind w:left="3014" w:hanging="360"/>
      </w:pPr>
      <w:rPr>
        <w:rFonts w:ascii="Wingdings" w:hAnsi="Wingdings" w:hint="default"/>
      </w:rPr>
    </w:lvl>
    <w:lvl w:ilvl="3" w:tplc="04090001" w:tentative="1">
      <w:start w:val="1"/>
      <w:numFmt w:val="bullet"/>
      <w:lvlText w:val=""/>
      <w:lvlJc w:val="left"/>
      <w:pPr>
        <w:ind w:left="3734" w:hanging="360"/>
      </w:pPr>
      <w:rPr>
        <w:rFonts w:ascii="Symbol" w:hAnsi="Symbol" w:hint="default"/>
      </w:rPr>
    </w:lvl>
    <w:lvl w:ilvl="4" w:tplc="04090003" w:tentative="1">
      <w:start w:val="1"/>
      <w:numFmt w:val="bullet"/>
      <w:lvlText w:val="o"/>
      <w:lvlJc w:val="left"/>
      <w:pPr>
        <w:ind w:left="4454" w:hanging="360"/>
      </w:pPr>
      <w:rPr>
        <w:rFonts w:ascii="Courier New" w:hAnsi="Courier New" w:cs="Courier New" w:hint="default"/>
      </w:rPr>
    </w:lvl>
    <w:lvl w:ilvl="5" w:tplc="04090005" w:tentative="1">
      <w:start w:val="1"/>
      <w:numFmt w:val="bullet"/>
      <w:lvlText w:val=""/>
      <w:lvlJc w:val="left"/>
      <w:pPr>
        <w:ind w:left="5174" w:hanging="360"/>
      </w:pPr>
      <w:rPr>
        <w:rFonts w:ascii="Wingdings" w:hAnsi="Wingdings" w:hint="default"/>
      </w:rPr>
    </w:lvl>
    <w:lvl w:ilvl="6" w:tplc="04090001" w:tentative="1">
      <w:start w:val="1"/>
      <w:numFmt w:val="bullet"/>
      <w:lvlText w:val=""/>
      <w:lvlJc w:val="left"/>
      <w:pPr>
        <w:ind w:left="5894" w:hanging="360"/>
      </w:pPr>
      <w:rPr>
        <w:rFonts w:ascii="Symbol" w:hAnsi="Symbol" w:hint="default"/>
      </w:rPr>
    </w:lvl>
    <w:lvl w:ilvl="7" w:tplc="04090003" w:tentative="1">
      <w:start w:val="1"/>
      <w:numFmt w:val="bullet"/>
      <w:lvlText w:val="o"/>
      <w:lvlJc w:val="left"/>
      <w:pPr>
        <w:ind w:left="6614" w:hanging="360"/>
      </w:pPr>
      <w:rPr>
        <w:rFonts w:ascii="Courier New" w:hAnsi="Courier New" w:cs="Courier New" w:hint="default"/>
      </w:rPr>
    </w:lvl>
    <w:lvl w:ilvl="8" w:tplc="04090005" w:tentative="1">
      <w:start w:val="1"/>
      <w:numFmt w:val="bullet"/>
      <w:lvlText w:val=""/>
      <w:lvlJc w:val="left"/>
      <w:pPr>
        <w:ind w:left="7334" w:hanging="360"/>
      </w:pPr>
      <w:rPr>
        <w:rFonts w:ascii="Wingdings" w:hAnsi="Wingdings" w:hint="default"/>
      </w:rPr>
    </w:lvl>
  </w:abstractNum>
  <w:abstractNum w:abstractNumId="1" w15:restartNumberingAfterBreak="0">
    <w:nsid w:val="1A1545A9"/>
    <w:multiLevelType w:val="hybridMultilevel"/>
    <w:tmpl w:val="C980AEA2"/>
    <w:lvl w:ilvl="0" w:tplc="26A60074">
      <w:start w:val="1"/>
      <w:numFmt w:val="bullet"/>
      <w:lvlText w:val="-"/>
      <w:lvlJc w:val="left"/>
      <w:pPr>
        <w:ind w:left="1578" w:hanging="360"/>
      </w:pPr>
      <w:rPr>
        <w:rFonts w:ascii="David" w:eastAsia="Calibri" w:hAnsi="David" w:cs="David" w:hint="default"/>
        <w:b w:val="0"/>
        <w:bCs/>
      </w:rPr>
    </w:lvl>
    <w:lvl w:ilvl="1" w:tplc="04090003" w:tentative="1">
      <w:start w:val="1"/>
      <w:numFmt w:val="bullet"/>
      <w:lvlText w:val="o"/>
      <w:lvlJc w:val="left"/>
      <w:pPr>
        <w:ind w:left="2298" w:hanging="360"/>
      </w:pPr>
      <w:rPr>
        <w:rFonts w:ascii="Courier New" w:hAnsi="Courier New" w:cs="Courier New" w:hint="default"/>
      </w:rPr>
    </w:lvl>
    <w:lvl w:ilvl="2" w:tplc="04090005" w:tentative="1">
      <w:start w:val="1"/>
      <w:numFmt w:val="bullet"/>
      <w:lvlText w:val=""/>
      <w:lvlJc w:val="left"/>
      <w:pPr>
        <w:ind w:left="3018" w:hanging="360"/>
      </w:pPr>
      <w:rPr>
        <w:rFonts w:ascii="Wingdings" w:hAnsi="Wingdings" w:hint="default"/>
      </w:rPr>
    </w:lvl>
    <w:lvl w:ilvl="3" w:tplc="04090001" w:tentative="1">
      <w:start w:val="1"/>
      <w:numFmt w:val="bullet"/>
      <w:lvlText w:val=""/>
      <w:lvlJc w:val="left"/>
      <w:pPr>
        <w:ind w:left="3738" w:hanging="360"/>
      </w:pPr>
      <w:rPr>
        <w:rFonts w:ascii="Symbol" w:hAnsi="Symbol" w:hint="default"/>
      </w:rPr>
    </w:lvl>
    <w:lvl w:ilvl="4" w:tplc="04090003" w:tentative="1">
      <w:start w:val="1"/>
      <w:numFmt w:val="bullet"/>
      <w:lvlText w:val="o"/>
      <w:lvlJc w:val="left"/>
      <w:pPr>
        <w:ind w:left="4458" w:hanging="360"/>
      </w:pPr>
      <w:rPr>
        <w:rFonts w:ascii="Courier New" w:hAnsi="Courier New" w:cs="Courier New" w:hint="default"/>
      </w:rPr>
    </w:lvl>
    <w:lvl w:ilvl="5" w:tplc="04090005" w:tentative="1">
      <w:start w:val="1"/>
      <w:numFmt w:val="bullet"/>
      <w:lvlText w:val=""/>
      <w:lvlJc w:val="left"/>
      <w:pPr>
        <w:ind w:left="5178" w:hanging="360"/>
      </w:pPr>
      <w:rPr>
        <w:rFonts w:ascii="Wingdings" w:hAnsi="Wingdings" w:hint="default"/>
      </w:rPr>
    </w:lvl>
    <w:lvl w:ilvl="6" w:tplc="04090001" w:tentative="1">
      <w:start w:val="1"/>
      <w:numFmt w:val="bullet"/>
      <w:lvlText w:val=""/>
      <w:lvlJc w:val="left"/>
      <w:pPr>
        <w:ind w:left="5898" w:hanging="360"/>
      </w:pPr>
      <w:rPr>
        <w:rFonts w:ascii="Symbol" w:hAnsi="Symbol" w:hint="default"/>
      </w:rPr>
    </w:lvl>
    <w:lvl w:ilvl="7" w:tplc="04090003" w:tentative="1">
      <w:start w:val="1"/>
      <w:numFmt w:val="bullet"/>
      <w:lvlText w:val="o"/>
      <w:lvlJc w:val="left"/>
      <w:pPr>
        <w:ind w:left="6618" w:hanging="360"/>
      </w:pPr>
      <w:rPr>
        <w:rFonts w:ascii="Courier New" w:hAnsi="Courier New" w:cs="Courier New" w:hint="default"/>
      </w:rPr>
    </w:lvl>
    <w:lvl w:ilvl="8" w:tplc="04090005" w:tentative="1">
      <w:start w:val="1"/>
      <w:numFmt w:val="bullet"/>
      <w:lvlText w:val=""/>
      <w:lvlJc w:val="left"/>
      <w:pPr>
        <w:ind w:left="7338" w:hanging="360"/>
      </w:pPr>
      <w:rPr>
        <w:rFonts w:ascii="Wingdings" w:hAnsi="Wingdings" w:hint="default"/>
      </w:rPr>
    </w:lvl>
  </w:abstractNum>
  <w:abstractNum w:abstractNumId="2" w15:restartNumberingAfterBreak="0">
    <w:nsid w:val="2AE43193"/>
    <w:multiLevelType w:val="hybridMultilevel"/>
    <w:tmpl w:val="5316E596"/>
    <w:lvl w:ilvl="0" w:tplc="87EE4436">
      <w:start w:val="1"/>
      <w:numFmt w:val="decimal"/>
      <w:lvlText w:val="%1."/>
      <w:lvlJc w:val="left"/>
      <w:pPr>
        <w:ind w:left="2084" w:hanging="360"/>
      </w:pPr>
      <w:rPr>
        <w:rFonts w:hint="default"/>
      </w:rPr>
    </w:lvl>
    <w:lvl w:ilvl="1" w:tplc="04090019" w:tentative="1">
      <w:start w:val="1"/>
      <w:numFmt w:val="lowerLetter"/>
      <w:lvlText w:val="%2."/>
      <w:lvlJc w:val="left"/>
      <w:pPr>
        <w:ind w:left="2804" w:hanging="360"/>
      </w:pPr>
    </w:lvl>
    <w:lvl w:ilvl="2" w:tplc="0409001B" w:tentative="1">
      <w:start w:val="1"/>
      <w:numFmt w:val="lowerRoman"/>
      <w:lvlText w:val="%3."/>
      <w:lvlJc w:val="right"/>
      <w:pPr>
        <w:ind w:left="3524" w:hanging="180"/>
      </w:pPr>
    </w:lvl>
    <w:lvl w:ilvl="3" w:tplc="0409000F" w:tentative="1">
      <w:start w:val="1"/>
      <w:numFmt w:val="decimal"/>
      <w:lvlText w:val="%4."/>
      <w:lvlJc w:val="left"/>
      <w:pPr>
        <w:ind w:left="4244" w:hanging="360"/>
      </w:pPr>
    </w:lvl>
    <w:lvl w:ilvl="4" w:tplc="04090019" w:tentative="1">
      <w:start w:val="1"/>
      <w:numFmt w:val="lowerLetter"/>
      <w:lvlText w:val="%5."/>
      <w:lvlJc w:val="left"/>
      <w:pPr>
        <w:ind w:left="4964" w:hanging="360"/>
      </w:pPr>
    </w:lvl>
    <w:lvl w:ilvl="5" w:tplc="0409001B" w:tentative="1">
      <w:start w:val="1"/>
      <w:numFmt w:val="lowerRoman"/>
      <w:lvlText w:val="%6."/>
      <w:lvlJc w:val="right"/>
      <w:pPr>
        <w:ind w:left="5684" w:hanging="180"/>
      </w:pPr>
    </w:lvl>
    <w:lvl w:ilvl="6" w:tplc="0409000F" w:tentative="1">
      <w:start w:val="1"/>
      <w:numFmt w:val="decimal"/>
      <w:lvlText w:val="%7."/>
      <w:lvlJc w:val="left"/>
      <w:pPr>
        <w:ind w:left="6404" w:hanging="360"/>
      </w:pPr>
    </w:lvl>
    <w:lvl w:ilvl="7" w:tplc="04090019" w:tentative="1">
      <w:start w:val="1"/>
      <w:numFmt w:val="lowerLetter"/>
      <w:lvlText w:val="%8."/>
      <w:lvlJc w:val="left"/>
      <w:pPr>
        <w:ind w:left="7124" w:hanging="360"/>
      </w:pPr>
    </w:lvl>
    <w:lvl w:ilvl="8" w:tplc="0409001B" w:tentative="1">
      <w:start w:val="1"/>
      <w:numFmt w:val="lowerRoman"/>
      <w:lvlText w:val="%9."/>
      <w:lvlJc w:val="right"/>
      <w:pPr>
        <w:ind w:left="7844" w:hanging="180"/>
      </w:pPr>
    </w:lvl>
  </w:abstractNum>
  <w:abstractNum w:abstractNumId="3" w15:restartNumberingAfterBreak="0">
    <w:nsid w:val="3C735667"/>
    <w:multiLevelType w:val="multilevel"/>
    <w:tmpl w:val="75E8A498"/>
    <w:lvl w:ilvl="0">
      <w:start w:val="7"/>
      <w:numFmt w:val="decimal"/>
      <w:lvlText w:val="%1."/>
      <w:lvlJc w:val="left"/>
      <w:pPr>
        <w:ind w:left="360" w:hanging="360"/>
      </w:pPr>
      <w:rPr>
        <w:rFonts w:hint="default"/>
        <w:b/>
        <w:bCs/>
        <w:lang w:val="en-US"/>
      </w:rPr>
    </w:lvl>
    <w:lvl w:ilvl="1">
      <w:start w:val="5"/>
      <w:numFmt w:val="decimal"/>
      <w:lvlText w:val="%1.%2."/>
      <w:lvlJc w:val="left"/>
      <w:pPr>
        <w:ind w:left="432" w:hanging="432"/>
      </w:pPr>
      <w:rPr>
        <w:rFonts w:asciiTheme="minorHAnsi" w:hAnsiTheme="minorHAnsi" w:cstheme="minorHAnsi" w:hint="default"/>
        <w:b/>
        <w:bCs/>
        <w:lang w:bidi="he-IL"/>
      </w:rPr>
    </w:lvl>
    <w:lvl w:ilvl="2">
      <w:start w:val="1"/>
      <w:numFmt w:val="decimal"/>
      <w:lvlText w:val="%1.%2.%3."/>
      <w:lvlJc w:val="left"/>
      <w:pPr>
        <w:ind w:left="504" w:hanging="504"/>
      </w:pPr>
      <w:rPr>
        <w:rFonts w:asciiTheme="minorHAnsi" w:hAnsiTheme="minorHAnsi" w:cstheme="minorHAnsi" w:hint="default"/>
        <w:b w:val="0"/>
        <w:bCs w:val="0"/>
        <w:lang w:val="en-US" w:bidi="he-IL"/>
      </w:rPr>
    </w:lvl>
    <w:lvl w:ilvl="3">
      <w:start w:val="1"/>
      <w:numFmt w:val="decimal"/>
      <w:lvlText w:val="%1.%2.%3.%4."/>
      <w:lvlJc w:val="left"/>
      <w:pPr>
        <w:ind w:left="1728" w:hanging="648"/>
      </w:pPr>
      <w:rPr>
        <w:rFonts w:hint="default"/>
      </w:rPr>
    </w:lvl>
    <w:lvl w:ilvl="4">
      <w:start w:val="1"/>
      <w:numFmt w:val="bullet"/>
      <w:lvlText w:val=""/>
      <w:lvlJc w:val="left"/>
      <w:pPr>
        <w:ind w:left="1076"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6033636"/>
    <w:multiLevelType w:val="hybridMultilevel"/>
    <w:tmpl w:val="EC9E0ECC"/>
    <w:lvl w:ilvl="0" w:tplc="E512826C">
      <w:start w:val="1"/>
      <w:numFmt w:val="decimal"/>
      <w:lvlText w:val="%1."/>
      <w:lvlJc w:val="left"/>
      <w:pPr>
        <w:ind w:left="1574" w:hanging="360"/>
      </w:pPr>
      <w:rPr>
        <w:rFonts w:hint="default"/>
      </w:rPr>
    </w:lvl>
    <w:lvl w:ilvl="1" w:tplc="04090019" w:tentative="1">
      <w:start w:val="1"/>
      <w:numFmt w:val="lowerLetter"/>
      <w:lvlText w:val="%2."/>
      <w:lvlJc w:val="left"/>
      <w:pPr>
        <w:ind w:left="2294" w:hanging="360"/>
      </w:pPr>
    </w:lvl>
    <w:lvl w:ilvl="2" w:tplc="0409001B" w:tentative="1">
      <w:start w:val="1"/>
      <w:numFmt w:val="lowerRoman"/>
      <w:lvlText w:val="%3."/>
      <w:lvlJc w:val="right"/>
      <w:pPr>
        <w:ind w:left="3014" w:hanging="180"/>
      </w:pPr>
    </w:lvl>
    <w:lvl w:ilvl="3" w:tplc="0409000F" w:tentative="1">
      <w:start w:val="1"/>
      <w:numFmt w:val="decimal"/>
      <w:lvlText w:val="%4."/>
      <w:lvlJc w:val="left"/>
      <w:pPr>
        <w:ind w:left="3734" w:hanging="360"/>
      </w:pPr>
    </w:lvl>
    <w:lvl w:ilvl="4" w:tplc="04090019" w:tentative="1">
      <w:start w:val="1"/>
      <w:numFmt w:val="lowerLetter"/>
      <w:lvlText w:val="%5."/>
      <w:lvlJc w:val="left"/>
      <w:pPr>
        <w:ind w:left="4454" w:hanging="360"/>
      </w:pPr>
    </w:lvl>
    <w:lvl w:ilvl="5" w:tplc="0409001B" w:tentative="1">
      <w:start w:val="1"/>
      <w:numFmt w:val="lowerRoman"/>
      <w:lvlText w:val="%6."/>
      <w:lvlJc w:val="right"/>
      <w:pPr>
        <w:ind w:left="5174" w:hanging="180"/>
      </w:pPr>
    </w:lvl>
    <w:lvl w:ilvl="6" w:tplc="0409000F" w:tentative="1">
      <w:start w:val="1"/>
      <w:numFmt w:val="decimal"/>
      <w:lvlText w:val="%7."/>
      <w:lvlJc w:val="left"/>
      <w:pPr>
        <w:ind w:left="5894" w:hanging="360"/>
      </w:pPr>
    </w:lvl>
    <w:lvl w:ilvl="7" w:tplc="04090019" w:tentative="1">
      <w:start w:val="1"/>
      <w:numFmt w:val="lowerLetter"/>
      <w:lvlText w:val="%8."/>
      <w:lvlJc w:val="left"/>
      <w:pPr>
        <w:ind w:left="6614" w:hanging="360"/>
      </w:pPr>
    </w:lvl>
    <w:lvl w:ilvl="8" w:tplc="0409001B" w:tentative="1">
      <w:start w:val="1"/>
      <w:numFmt w:val="lowerRoman"/>
      <w:lvlText w:val="%9."/>
      <w:lvlJc w:val="right"/>
      <w:pPr>
        <w:ind w:left="7334" w:hanging="180"/>
      </w:pPr>
    </w:lvl>
  </w:abstractNum>
  <w:abstractNum w:abstractNumId="5" w15:restartNumberingAfterBreak="0">
    <w:nsid w:val="49FE4D36"/>
    <w:multiLevelType w:val="multilevel"/>
    <w:tmpl w:val="74CE6684"/>
    <w:lvl w:ilvl="0">
      <w:start w:val="1"/>
      <w:numFmt w:val="decimal"/>
      <w:lvlText w:val="%1."/>
      <w:lvlJc w:val="left"/>
      <w:pPr>
        <w:tabs>
          <w:tab w:val="num" w:pos="630"/>
        </w:tabs>
        <w:ind w:left="630" w:hanging="360"/>
      </w:pPr>
      <w:rPr>
        <w:rFonts w:hint="cs"/>
        <w:b w:val="0"/>
        <w:bCs w:val="0"/>
        <w:color w:val="auto"/>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AE74F2A"/>
    <w:multiLevelType w:val="hybridMultilevel"/>
    <w:tmpl w:val="20E2F304"/>
    <w:lvl w:ilvl="0" w:tplc="5B3C84D4">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7" w15:restartNumberingAfterBreak="0">
    <w:nsid w:val="56AD757F"/>
    <w:multiLevelType w:val="hybridMultilevel"/>
    <w:tmpl w:val="448E530C"/>
    <w:lvl w:ilvl="0" w:tplc="76AAF0AA">
      <w:start w:val="1"/>
      <w:numFmt w:val="decimal"/>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8" w15:restartNumberingAfterBreak="0">
    <w:nsid w:val="5AF81FE1"/>
    <w:multiLevelType w:val="hybridMultilevel"/>
    <w:tmpl w:val="1A24276A"/>
    <w:lvl w:ilvl="0" w:tplc="99167AA4">
      <w:start w:val="1"/>
      <w:numFmt w:val="decimal"/>
      <w:lvlText w:val="(%1)"/>
      <w:lvlJc w:val="left"/>
      <w:pPr>
        <w:ind w:left="987" w:hanging="360"/>
      </w:pPr>
      <w:rPr>
        <w:rFonts w:hint="default"/>
        <w:b w:val="0"/>
        <w:bCs/>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0" w15:restartNumberingAfterBreak="0">
    <w:nsid w:val="76EF135D"/>
    <w:multiLevelType w:val="hybridMultilevel"/>
    <w:tmpl w:val="5E7E7066"/>
    <w:lvl w:ilvl="0" w:tplc="53381138">
      <w:start w:val="1"/>
      <w:numFmt w:val="decimal"/>
      <w:lvlText w:val="(%1)"/>
      <w:lvlJc w:val="left"/>
      <w:pPr>
        <w:ind w:left="1490" w:hanging="924"/>
      </w:pPr>
      <w:rPr>
        <w:rFonts w:hint="default"/>
        <w:b/>
        <w:bCs/>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num w:numId="1">
    <w:abstractNumId w:val="5"/>
  </w:num>
  <w:num w:numId="2">
    <w:abstractNumId w:val="9"/>
  </w:num>
  <w:num w:numId="3">
    <w:abstractNumId w:val="0"/>
  </w:num>
  <w:num w:numId="4">
    <w:abstractNumId w:val="7"/>
  </w:num>
  <w:num w:numId="5">
    <w:abstractNumId w:val="10"/>
  </w:num>
  <w:num w:numId="6">
    <w:abstractNumId w:val="1"/>
  </w:num>
  <w:num w:numId="7">
    <w:abstractNumId w:val="8"/>
  </w:num>
  <w:num w:numId="8">
    <w:abstractNumId w:val="3"/>
  </w:num>
  <w:num w:numId="9">
    <w:abstractNumId w:val="4"/>
  </w:num>
  <w:num w:numId="10">
    <w:abstractNumId w:val="2"/>
  </w:num>
  <w:num w:numId="1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fir Tal">
    <w15:presenceInfo w15:providerId="AD" w15:userId="S-1-5-21-2799177620-2538048266-1444736648-1141"/>
  </w15:person>
  <w15:person w15:author="Shimon">
    <w15:presenceInfo w15:providerId="Windows Live" w15:userId="f43a9725421907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65"/>
    <w:rsid w:val="00005E2A"/>
    <w:rsid w:val="00030DF9"/>
    <w:rsid w:val="00036CEF"/>
    <w:rsid w:val="00051B78"/>
    <w:rsid w:val="00054553"/>
    <w:rsid w:val="00056E14"/>
    <w:rsid w:val="000D10BA"/>
    <w:rsid w:val="000D573E"/>
    <w:rsid w:val="000F4891"/>
    <w:rsid w:val="00105717"/>
    <w:rsid w:val="00112DF7"/>
    <w:rsid w:val="00140DD6"/>
    <w:rsid w:val="00164CB8"/>
    <w:rsid w:val="0018391A"/>
    <w:rsid w:val="001A012F"/>
    <w:rsid w:val="001B6129"/>
    <w:rsid w:val="001F1A71"/>
    <w:rsid w:val="00221144"/>
    <w:rsid w:val="00225658"/>
    <w:rsid w:val="00254822"/>
    <w:rsid w:val="002759F7"/>
    <w:rsid w:val="0029500A"/>
    <w:rsid w:val="002A285E"/>
    <w:rsid w:val="002B2049"/>
    <w:rsid w:val="002C3985"/>
    <w:rsid w:val="002E4796"/>
    <w:rsid w:val="002E7FF1"/>
    <w:rsid w:val="002F3EA9"/>
    <w:rsid w:val="00321497"/>
    <w:rsid w:val="00324E99"/>
    <w:rsid w:val="00346476"/>
    <w:rsid w:val="00365C29"/>
    <w:rsid w:val="003728BE"/>
    <w:rsid w:val="003804FA"/>
    <w:rsid w:val="003826D7"/>
    <w:rsid w:val="003967A5"/>
    <w:rsid w:val="00433047"/>
    <w:rsid w:val="00435E59"/>
    <w:rsid w:val="00441A68"/>
    <w:rsid w:val="0045694C"/>
    <w:rsid w:val="0047038A"/>
    <w:rsid w:val="0049341F"/>
    <w:rsid w:val="00497442"/>
    <w:rsid w:val="004A730C"/>
    <w:rsid w:val="004B6DDC"/>
    <w:rsid w:val="004F2D07"/>
    <w:rsid w:val="00520BF0"/>
    <w:rsid w:val="00521FF7"/>
    <w:rsid w:val="00530D78"/>
    <w:rsid w:val="00536117"/>
    <w:rsid w:val="0053782D"/>
    <w:rsid w:val="005B516E"/>
    <w:rsid w:val="005B643C"/>
    <w:rsid w:val="005C70C2"/>
    <w:rsid w:val="00602311"/>
    <w:rsid w:val="00602CC2"/>
    <w:rsid w:val="0060762D"/>
    <w:rsid w:val="00622FB8"/>
    <w:rsid w:val="00635E75"/>
    <w:rsid w:val="00645E8E"/>
    <w:rsid w:val="006572CB"/>
    <w:rsid w:val="0066088A"/>
    <w:rsid w:val="006913DD"/>
    <w:rsid w:val="00695B6A"/>
    <w:rsid w:val="006A48A7"/>
    <w:rsid w:val="006C544B"/>
    <w:rsid w:val="006D3AC6"/>
    <w:rsid w:val="006E74D7"/>
    <w:rsid w:val="006F25DC"/>
    <w:rsid w:val="006F6D61"/>
    <w:rsid w:val="00730E5C"/>
    <w:rsid w:val="00734BE2"/>
    <w:rsid w:val="00735E66"/>
    <w:rsid w:val="007B3E11"/>
    <w:rsid w:val="00815A5C"/>
    <w:rsid w:val="00861DCD"/>
    <w:rsid w:val="008A55B1"/>
    <w:rsid w:val="008B7788"/>
    <w:rsid w:val="008C2A54"/>
    <w:rsid w:val="009259DE"/>
    <w:rsid w:val="0094546F"/>
    <w:rsid w:val="0096364E"/>
    <w:rsid w:val="00965F6F"/>
    <w:rsid w:val="00986040"/>
    <w:rsid w:val="00986DA4"/>
    <w:rsid w:val="009B0AB2"/>
    <w:rsid w:val="009D131D"/>
    <w:rsid w:val="009D6FD4"/>
    <w:rsid w:val="009E2F35"/>
    <w:rsid w:val="009E4CA0"/>
    <w:rsid w:val="009E5D8D"/>
    <w:rsid w:val="00A069BD"/>
    <w:rsid w:val="00A113DF"/>
    <w:rsid w:val="00A20CD9"/>
    <w:rsid w:val="00A25D55"/>
    <w:rsid w:val="00A534BA"/>
    <w:rsid w:val="00A74BBD"/>
    <w:rsid w:val="00A857DA"/>
    <w:rsid w:val="00A921BE"/>
    <w:rsid w:val="00AA1A89"/>
    <w:rsid w:val="00AA2FD7"/>
    <w:rsid w:val="00AA4390"/>
    <w:rsid w:val="00AB1D70"/>
    <w:rsid w:val="00AC1F26"/>
    <w:rsid w:val="00AE7F6C"/>
    <w:rsid w:val="00B02B45"/>
    <w:rsid w:val="00B075D9"/>
    <w:rsid w:val="00B13E75"/>
    <w:rsid w:val="00B45E31"/>
    <w:rsid w:val="00B4741F"/>
    <w:rsid w:val="00B53716"/>
    <w:rsid w:val="00B55CCB"/>
    <w:rsid w:val="00BB1C10"/>
    <w:rsid w:val="00BF4AB4"/>
    <w:rsid w:val="00BF5FF1"/>
    <w:rsid w:val="00BF6884"/>
    <w:rsid w:val="00C15021"/>
    <w:rsid w:val="00C97D16"/>
    <w:rsid w:val="00CC5BE3"/>
    <w:rsid w:val="00CF7810"/>
    <w:rsid w:val="00D02C29"/>
    <w:rsid w:val="00D0632D"/>
    <w:rsid w:val="00D11200"/>
    <w:rsid w:val="00D249B2"/>
    <w:rsid w:val="00D3248D"/>
    <w:rsid w:val="00D53EE1"/>
    <w:rsid w:val="00D75660"/>
    <w:rsid w:val="00D84166"/>
    <w:rsid w:val="00D9416D"/>
    <w:rsid w:val="00DA62E7"/>
    <w:rsid w:val="00DE6A08"/>
    <w:rsid w:val="00E0695A"/>
    <w:rsid w:val="00E161E7"/>
    <w:rsid w:val="00E20FFB"/>
    <w:rsid w:val="00E24065"/>
    <w:rsid w:val="00E26626"/>
    <w:rsid w:val="00E41752"/>
    <w:rsid w:val="00E449BB"/>
    <w:rsid w:val="00E720BD"/>
    <w:rsid w:val="00EA4661"/>
    <w:rsid w:val="00EA4BE9"/>
    <w:rsid w:val="00EB1FAD"/>
    <w:rsid w:val="00F01FF0"/>
    <w:rsid w:val="00F06F24"/>
    <w:rsid w:val="00F32B9A"/>
    <w:rsid w:val="00F417F6"/>
    <w:rsid w:val="00F46E7D"/>
    <w:rsid w:val="00F552F8"/>
    <w:rsid w:val="00F659C2"/>
    <w:rsid w:val="00F713E1"/>
    <w:rsid w:val="00FB08C1"/>
    <w:rsid w:val="00FE534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728AA1D-8A51-4D33-B6AC-BAEE2ECA3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8C1"/>
    <w:pPr>
      <w:ind w:left="720"/>
      <w:contextualSpacing/>
    </w:pPr>
  </w:style>
  <w:style w:type="paragraph" w:styleId="a4">
    <w:name w:val="Balloon Text"/>
    <w:basedOn w:val="a"/>
    <w:link w:val="a5"/>
    <w:uiPriority w:val="99"/>
    <w:semiHidden/>
    <w:unhideWhenUsed/>
    <w:rsid w:val="006F6D61"/>
    <w:pPr>
      <w:spacing w:after="0" w:line="240" w:lineRule="auto"/>
    </w:pPr>
    <w:rPr>
      <w:rFonts w:ascii="Tahoma" w:hAnsi="Tahoma" w:cs="Tahoma"/>
      <w:sz w:val="18"/>
      <w:szCs w:val="18"/>
    </w:rPr>
  </w:style>
  <w:style w:type="character" w:customStyle="1" w:styleId="a5">
    <w:name w:val="טקסט בלונים תו"/>
    <w:basedOn w:val="a0"/>
    <w:link w:val="a4"/>
    <w:uiPriority w:val="99"/>
    <w:semiHidden/>
    <w:rsid w:val="006F6D61"/>
    <w:rPr>
      <w:rFonts w:ascii="Tahoma" w:hAnsi="Tahoma" w:cs="Tahoma"/>
      <w:sz w:val="18"/>
      <w:szCs w:val="18"/>
    </w:rPr>
  </w:style>
  <w:style w:type="paragraph" w:customStyle="1" w:styleId="2">
    <w:name w:val="סרגל2"/>
    <w:basedOn w:val="a"/>
    <w:rsid w:val="009259DE"/>
    <w:pPr>
      <w:spacing w:before="240" w:after="0" w:line="240" w:lineRule="auto"/>
      <w:ind w:left="510" w:right="510" w:hanging="425"/>
      <w:jc w:val="both"/>
    </w:pPr>
    <w:rPr>
      <w:rFonts w:ascii="Times New Roman" w:eastAsia="Times New Roman" w:hAnsi="Times New Roman" w:cs="David"/>
      <w:noProof/>
      <w:sz w:val="20"/>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472C0-6C0C-4FB1-A937-767F9C748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2840</TotalTime>
  <Pages>7</Pages>
  <Words>2045</Words>
  <Characters>10230</Characters>
  <Application>Microsoft Office Word</Application>
  <DocSecurity>0</DocSecurity>
  <Lines>85</Lines>
  <Paragraphs>24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12251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3</cp:revision>
  <cp:lastPrinted>2021-02-21T06:39:00Z</cp:lastPrinted>
  <dcterms:created xsi:type="dcterms:W3CDTF">2021-02-22T08:20:00Z</dcterms:created>
  <dcterms:modified xsi:type="dcterms:W3CDTF">2021-02-24T08:07:00Z</dcterms:modified>
</cp:coreProperties>
</file>